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65F791" w14:textId="77777777" w:rsidR="0024279E" w:rsidRPr="00603221" w:rsidRDefault="0024279E" w:rsidP="0024279E">
      <w:pPr>
        <w:jc w:val="center"/>
        <w:rPr>
          <w:b/>
          <w:sz w:val="32"/>
          <w:szCs w:val="32"/>
          <w:lang w:val="el-GR"/>
        </w:rPr>
      </w:pPr>
      <w:r w:rsidRPr="00603221">
        <w:rPr>
          <w:b/>
          <w:sz w:val="32"/>
          <w:szCs w:val="32"/>
          <w:lang w:val="el-GR"/>
        </w:rPr>
        <w:t>Διακήρυξη</w:t>
      </w:r>
    </w:p>
    <w:p w14:paraId="05D76C71"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3467DAC8" w14:textId="77777777" w:rsidR="0024279E" w:rsidRPr="00511FC7"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D86293" w:rsidRPr="00D86293">
        <w:rPr>
          <w:b/>
          <w:sz w:val="32"/>
          <w:szCs w:val="32"/>
          <w:lang w:val="el-GR"/>
        </w:rPr>
        <w:t xml:space="preserve">Υπηρεσίες γραφείου υποστήριξης δικαιούχων (Help-Desk) για το Πρόγραμμα </w:t>
      </w:r>
      <w:r w:rsidR="00511FC7" w:rsidRPr="00511FC7">
        <w:rPr>
          <w:b/>
          <w:sz w:val="32"/>
          <w:szCs w:val="32"/>
          <w:lang w:val="el-GR"/>
        </w:rPr>
        <w:t>«Υποστηρικτικά μέτρα των νέων ηλικίας δεκαοκτώ (18) και δεκαεννέα (19) ετών»(“Youth Pass”)»</w:t>
      </w:r>
      <w:r w:rsidR="00511FC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D64694" w14:paraId="249F3B77" w14:textId="77777777" w:rsidTr="00274473">
        <w:tc>
          <w:tcPr>
            <w:tcW w:w="2830" w:type="dxa"/>
            <w:shd w:val="clear" w:color="auto" w:fill="auto"/>
            <w:vAlign w:val="bottom"/>
          </w:tcPr>
          <w:p w14:paraId="0F40F92F"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4AA44156"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A6B621A" w14:textId="77777777" w:rsidR="001F455A" w:rsidRPr="00274473" w:rsidRDefault="001F455A" w:rsidP="00D86293">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€21</w:t>
            </w:r>
            <w:r w:rsidR="00511FC7" w:rsidRPr="00511FC7">
              <w:rPr>
                <w:rFonts w:cs="Tahoma"/>
                <w:sz w:val="22"/>
                <w:szCs w:val="22"/>
              </w:rPr>
              <w:t>5</w:t>
            </w:r>
            <w:r w:rsidR="00D70DF4">
              <w:rPr>
                <w:rFonts w:cs="Tahoma"/>
                <w:sz w:val="22"/>
                <w:szCs w:val="22"/>
              </w:rPr>
              <w:t>.</w:t>
            </w:r>
            <w:r w:rsidR="00511FC7" w:rsidRPr="00511FC7">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€26</w:t>
            </w:r>
            <w:r w:rsidR="00511FC7" w:rsidRPr="00511FC7">
              <w:rPr>
                <w:rFonts w:cs="Tahoma"/>
                <w:sz w:val="22"/>
                <w:szCs w:val="22"/>
              </w:rPr>
              <w:t>6</w:t>
            </w:r>
            <w:r w:rsidR="00D70DF4">
              <w:rPr>
                <w:rFonts w:cs="Tahoma"/>
                <w:sz w:val="22"/>
                <w:szCs w:val="22"/>
              </w:rPr>
              <w:t>.</w:t>
            </w:r>
            <w:r w:rsidR="00511FC7" w:rsidRPr="00511FC7">
              <w:rPr>
                <w:rFonts w:cs="Tahoma"/>
                <w:sz w:val="22"/>
                <w:szCs w:val="22"/>
              </w:rPr>
              <w:t>600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D86293" w:rsidRPr="00D86293">
              <w:rPr>
                <w:rFonts w:cs="Tahoma"/>
                <w:sz w:val="22"/>
                <w:szCs w:val="22"/>
              </w:rPr>
              <w:t>51</w:t>
            </w:r>
            <w:r w:rsidR="00D70DF4">
              <w:rPr>
                <w:rFonts w:cs="Tahoma"/>
                <w:sz w:val="22"/>
                <w:szCs w:val="22"/>
              </w:rPr>
              <w:t>.</w:t>
            </w:r>
            <w:r w:rsidR="00511FC7" w:rsidRPr="00511FC7">
              <w:rPr>
                <w:rFonts w:cs="Tahoma"/>
                <w:sz w:val="22"/>
                <w:szCs w:val="22"/>
              </w:rPr>
              <w:t>600</w:t>
            </w:r>
            <w:r w:rsidR="00D70DF4">
              <w:rPr>
                <w:rFonts w:cs="Tahoma"/>
                <w:sz w:val="22"/>
                <w:szCs w:val="22"/>
              </w:rPr>
              <w:t>,</w:t>
            </w:r>
            <w:r w:rsidR="00D86293" w:rsidRPr="00D86293">
              <w:rPr>
                <w:rFonts w:cs="Tahoma"/>
                <w:sz w:val="22"/>
                <w:szCs w:val="22"/>
              </w:rPr>
              <w:t>00</w:t>
            </w:r>
          </w:p>
        </w:tc>
      </w:tr>
      <w:tr w:rsidR="0024279E" w:rsidRPr="00E57D05" w14:paraId="6D915153" w14:textId="77777777" w:rsidTr="000F327E">
        <w:tc>
          <w:tcPr>
            <w:tcW w:w="2830" w:type="dxa"/>
            <w:shd w:val="clear" w:color="auto" w:fill="auto"/>
            <w:vAlign w:val="bottom"/>
          </w:tcPr>
          <w:p w14:paraId="0BB90AAB"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54DAEBB5" w14:textId="77777777" w:rsidR="00651D75" w:rsidRPr="00651D75" w:rsidRDefault="000F327E" w:rsidP="000F327E">
            <w:pPr>
              <w:spacing w:after="0"/>
              <w:jc w:val="left"/>
              <w:rPr>
                <w:lang w:val="el-GR"/>
              </w:rPr>
            </w:pPr>
            <w:r w:rsidRPr="000F327E">
              <w:rPr>
                <w:rFonts w:cstheme="minorHAnsi"/>
                <w:lang w:val="el-GR"/>
              </w:rPr>
              <w:t>7</w:t>
            </w:r>
            <w:r>
              <w:rPr>
                <w:rFonts w:cstheme="minorHAnsi"/>
                <w:lang w:val="el-GR"/>
              </w:rPr>
              <w:t xml:space="preserve">2222300-0 </w:t>
            </w:r>
            <w:r w:rsidRPr="000F327E">
              <w:rPr>
                <w:rFonts w:cstheme="minorHAnsi"/>
                <w:lang w:val="el-GR"/>
              </w:rPr>
              <w:t>Υπηρεσίες τεχνολογίας των πληροφοριών</w:t>
            </w:r>
          </w:p>
        </w:tc>
      </w:tr>
      <w:tr w:rsidR="0024279E" w:rsidRPr="00D64694" w14:paraId="6C9B32D8" w14:textId="77777777" w:rsidTr="00550D8B">
        <w:tc>
          <w:tcPr>
            <w:tcW w:w="2830" w:type="dxa"/>
            <w:shd w:val="clear" w:color="auto" w:fill="auto"/>
            <w:vAlign w:val="bottom"/>
          </w:tcPr>
          <w:p w14:paraId="7AE9BD6F"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741534E5"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7351D170" w14:textId="77777777" w:rsidTr="00C82832">
        <w:tc>
          <w:tcPr>
            <w:tcW w:w="2830" w:type="dxa"/>
            <w:shd w:val="clear" w:color="auto" w:fill="auto"/>
            <w:vAlign w:val="bottom"/>
          </w:tcPr>
          <w:p w14:paraId="18FA79D7"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5C20D9D6" w14:textId="1C275079" w:rsidR="0024279E" w:rsidRPr="00C5486B" w:rsidDel="005977E7" w:rsidRDefault="00C5486B" w:rsidP="00C82832">
            <w:pPr>
              <w:autoSpaceDE w:val="0"/>
              <w:autoSpaceDN w:val="0"/>
              <w:adjustRightInd w:val="0"/>
              <w:spacing w:before="120" w:after="0"/>
              <w:jc w:val="left"/>
              <w:rPr>
                <w:b/>
                <w:color w:val="000000"/>
                <w:lang w:val="el-GR"/>
              </w:rPr>
            </w:pPr>
            <w:r>
              <w:rPr>
                <w:b/>
                <w:color w:val="000000"/>
                <w:lang w:val="el-GR"/>
              </w:rPr>
              <w:t>23-10-2023</w:t>
            </w:r>
          </w:p>
        </w:tc>
      </w:tr>
      <w:tr w:rsidR="00C82832" w:rsidRPr="00DF02B0" w:rsidDel="005977E7" w14:paraId="121EC402" w14:textId="77777777" w:rsidTr="00B42BA2">
        <w:tc>
          <w:tcPr>
            <w:tcW w:w="7332" w:type="dxa"/>
            <w:gridSpan w:val="2"/>
            <w:tcBorders>
              <w:bottom w:val="nil"/>
            </w:tcBorders>
            <w:shd w:val="clear" w:color="auto" w:fill="auto"/>
            <w:vAlign w:val="bottom"/>
          </w:tcPr>
          <w:p w14:paraId="24DCA8B4"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040D456" w14:textId="248AB287" w:rsidR="00C82832" w:rsidRPr="00F86A79" w:rsidDel="005977E7" w:rsidRDefault="00F86A79" w:rsidP="00C82832">
            <w:pPr>
              <w:autoSpaceDE w:val="0"/>
              <w:autoSpaceDN w:val="0"/>
              <w:adjustRightInd w:val="0"/>
              <w:spacing w:before="120" w:after="0"/>
              <w:rPr>
                <w:b/>
                <w:color w:val="000000"/>
                <w:highlight w:val="yellow"/>
                <w:lang w:val="el-GR"/>
              </w:rPr>
            </w:pPr>
            <w:r w:rsidRPr="0031131E">
              <w:rPr>
                <w:b/>
                <w:color w:val="000000"/>
                <w:lang w:val="el-GR"/>
              </w:rPr>
              <w:t>06-10-2023</w:t>
            </w:r>
          </w:p>
        </w:tc>
      </w:tr>
      <w:tr w:rsidR="00C82832" w:rsidRPr="00DF02B0" w:rsidDel="005977E7" w14:paraId="588EA0EB" w14:textId="77777777" w:rsidTr="00B42BA2">
        <w:tc>
          <w:tcPr>
            <w:tcW w:w="7332" w:type="dxa"/>
            <w:gridSpan w:val="2"/>
            <w:tcBorders>
              <w:bottom w:val="nil"/>
            </w:tcBorders>
            <w:shd w:val="clear" w:color="auto" w:fill="auto"/>
            <w:vAlign w:val="bottom"/>
          </w:tcPr>
          <w:p w14:paraId="41522F42"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08EBC91A" w14:textId="4C88F5FA" w:rsidR="00C82832" w:rsidRPr="00603221" w:rsidDel="005977E7" w:rsidRDefault="00D227A7" w:rsidP="00C82832">
            <w:pPr>
              <w:autoSpaceDE w:val="0"/>
              <w:autoSpaceDN w:val="0"/>
              <w:adjustRightInd w:val="0"/>
              <w:spacing w:before="120" w:after="0"/>
              <w:rPr>
                <w:b/>
                <w:color w:val="000000"/>
                <w:highlight w:val="yellow"/>
              </w:rPr>
            </w:pPr>
            <w:r w:rsidRPr="0031131E">
              <w:rPr>
                <w:b/>
                <w:color w:val="000000"/>
                <w:lang w:val="el-GR"/>
              </w:rPr>
              <w:t>06-10-2023</w:t>
            </w:r>
          </w:p>
        </w:tc>
      </w:tr>
      <w:tr w:rsidR="00C82832" w:rsidRPr="003C0732" w:rsidDel="005977E7" w14:paraId="39C73965" w14:textId="77777777" w:rsidTr="00AE28D7">
        <w:tc>
          <w:tcPr>
            <w:tcW w:w="7332" w:type="dxa"/>
            <w:gridSpan w:val="2"/>
            <w:tcBorders>
              <w:bottom w:val="single" w:sz="4" w:space="0" w:color="auto"/>
            </w:tcBorders>
            <w:shd w:val="clear" w:color="auto" w:fill="auto"/>
            <w:vAlign w:val="bottom"/>
          </w:tcPr>
          <w:p w14:paraId="72C0333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527A52CC" w14:textId="7673F282" w:rsidR="00C82832" w:rsidRPr="00603221" w:rsidRDefault="00D227A7" w:rsidP="00C82832">
            <w:pPr>
              <w:autoSpaceDE w:val="0"/>
              <w:autoSpaceDN w:val="0"/>
              <w:adjustRightInd w:val="0"/>
              <w:spacing w:before="120" w:after="0"/>
              <w:rPr>
                <w:b/>
                <w:highlight w:val="magenta"/>
                <w:lang w:val="el-GR"/>
              </w:rPr>
            </w:pPr>
            <w:r w:rsidRPr="0031131E">
              <w:rPr>
                <w:b/>
                <w:color w:val="000000"/>
                <w:lang w:val="el-GR"/>
              </w:rPr>
              <w:t>06-10-2023</w:t>
            </w:r>
          </w:p>
        </w:tc>
      </w:tr>
    </w:tbl>
    <w:p w14:paraId="2AF1B700" w14:textId="77777777" w:rsidR="003C0732" w:rsidRDefault="003C0732" w:rsidP="00C82832"/>
    <w:p w14:paraId="160656A4" w14:textId="77777777" w:rsidR="00C82832" w:rsidRDefault="00C82832" w:rsidP="00C82832"/>
    <w:p w14:paraId="0C368AAD" w14:textId="77777777" w:rsidR="00C82832" w:rsidRDefault="00C82832" w:rsidP="00C82832"/>
    <w:p w14:paraId="2372D20F" w14:textId="77777777" w:rsidR="00C82832" w:rsidRDefault="00C82832" w:rsidP="00C82832"/>
    <w:p w14:paraId="06F160AB" w14:textId="77777777" w:rsidR="00BE0328" w:rsidRPr="0031449B" w:rsidRDefault="00BE0328" w:rsidP="00C82832">
      <w:pPr>
        <w:rPr>
          <w:b/>
          <w:bCs/>
          <w:lang w:val="el-GR"/>
        </w:rPr>
      </w:pPr>
    </w:p>
    <w:p w14:paraId="75164414" w14:textId="77777777" w:rsidR="00BE0328" w:rsidRPr="0031449B" w:rsidRDefault="00BE0328" w:rsidP="00C82832">
      <w:pPr>
        <w:rPr>
          <w:lang w:val="el-GR"/>
        </w:rPr>
      </w:pPr>
    </w:p>
    <w:p w14:paraId="723EA9CD" w14:textId="77777777" w:rsidR="000B6F4E" w:rsidRDefault="000B6F4E" w:rsidP="00C82832"/>
    <w:p w14:paraId="69050519"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4C9FC670" w14:textId="77777777" w:rsidTr="0031590C">
        <w:trPr>
          <w:tblHeader/>
        </w:trPr>
        <w:tc>
          <w:tcPr>
            <w:tcW w:w="9855" w:type="dxa"/>
            <w:gridSpan w:val="2"/>
            <w:shd w:val="clear" w:color="auto" w:fill="E0E0E0"/>
            <w:vAlign w:val="center"/>
          </w:tcPr>
          <w:p w14:paraId="00A17204"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D64694" w14:paraId="36CC646F" w14:textId="77777777" w:rsidTr="0031590C">
        <w:tc>
          <w:tcPr>
            <w:tcW w:w="3708" w:type="dxa"/>
            <w:vAlign w:val="center"/>
          </w:tcPr>
          <w:p w14:paraId="288C9F5E"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5CA8E93" w14:textId="77777777" w:rsidR="0024279E" w:rsidRPr="00666CF0" w:rsidRDefault="00666CF0" w:rsidP="00666CF0">
            <w:pPr>
              <w:pStyle w:val="TabletextChar"/>
              <w:jc w:val="both"/>
              <w:rPr>
                <w:rFonts w:cs="Tahoma"/>
                <w:b/>
                <w:sz w:val="22"/>
                <w:szCs w:val="22"/>
              </w:rPr>
            </w:pPr>
            <w:r w:rsidRPr="00666CF0">
              <w:rPr>
                <w:rFonts w:cs="Tahoma"/>
                <w:b/>
                <w:sz w:val="22"/>
                <w:szCs w:val="22"/>
              </w:rPr>
              <w:t xml:space="preserve">«Υπηρεσίες γραφείου υποστήριξης δικαιούχων (Help-Desk) για το Πρόγραμμα </w:t>
            </w:r>
            <w:r w:rsidR="00511FC7" w:rsidRPr="00511FC7">
              <w:rPr>
                <w:rFonts w:cs="Tahoma"/>
                <w:b/>
                <w:sz w:val="22"/>
                <w:szCs w:val="22"/>
              </w:rPr>
              <w:t>«Υποστηρικτικά μέτρα των νέων ηλικίας δεκαοκτώ (18) και δεκαεννέα (19) ετών»(“Youth Pass”)»»</w:t>
            </w:r>
          </w:p>
        </w:tc>
      </w:tr>
      <w:tr w:rsidR="0024279E" w:rsidRPr="00317788" w14:paraId="199B5CEB" w14:textId="77777777" w:rsidTr="0031590C">
        <w:tc>
          <w:tcPr>
            <w:tcW w:w="3708" w:type="dxa"/>
            <w:vAlign w:val="center"/>
          </w:tcPr>
          <w:p w14:paraId="5A35D7A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5E9F1FFF"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48AA69B" w14:textId="77777777" w:rsidTr="0031590C">
        <w:tc>
          <w:tcPr>
            <w:tcW w:w="3708" w:type="dxa"/>
            <w:vAlign w:val="center"/>
          </w:tcPr>
          <w:p w14:paraId="784870B2"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E1847E4"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0DB632D4" w14:textId="77777777" w:rsidTr="0031590C">
        <w:tc>
          <w:tcPr>
            <w:tcW w:w="3708" w:type="dxa"/>
            <w:vAlign w:val="center"/>
          </w:tcPr>
          <w:p w14:paraId="66266BA9"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AFD2D0D"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6587EB4D" w14:textId="77777777" w:rsidTr="0031590C">
        <w:tc>
          <w:tcPr>
            <w:tcW w:w="3708" w:type="dxa"/>
            <w:vAlign w:val="center"/>
          </w:tcPr>
          <w:p w14:paraId="21C8A019"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B29196"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5E4A8EA5" w14:textId="77777777" w:rsidTr="0031590C">
        <w:tc>
          <w:tcPr>
            <w:tcW w:w="3708" w:type="dxa"/>
            <w:vAlign w:val="center"/>
          </w:tcPr>
          <w:p w14:paraId="2A5AD193"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926BDC1"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D64694" w14:paraId="07116012" w14:textId="77777777" w:rsidTr="00684A2F">
        <w:tc>
          <w:tcPr>
            <w:tcW w:w="3708" w:type="dxa"/>
            <w:vAlign w:val="center"/>
          </w:tcPr>
          <w:p w14:paraId="6D4F41C1"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49A85F2" w14:textId="77777777" w:rsidR="004B24A7" w:rsidRPr="00D17281" w:rsidRDefault="004B24A7" w:rsidP="00166AA6">
            <w:pPr>
              <w:rPr>
                <w:rFonts w:cstheme="minorHAnsi"/>
                <w:lang w:val="el-GR"/>
              </w:rPr>
            </w:pPr>
            <w:r w:rsidRPr="00603221">
              <w:rPr>
                <w:b/>
                <w:color w:val="000000"/>
                <w:lang w:val="en-US"/>
              </w:rPr>
              <w:t>CPV</w:t>
            </w:r>
            <w:r w:rsidRPr="00D17281">
              <w:rPr>
                <w:b/>
                <w:color w:val="000000"/>
                <w:lang w:val="el-GR"/>
              </w:rPr>
              <w:t xml:space="preserve">: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p>
        </w:tc>
      </w:tr>
      <w:tr w:rsidR="004B24A7" w:rsidRPr="008D5CA3" w14:paraId="269A7CF1" w14:textId="77777777" w:rsidTr="0031590C">
        <w:tc>
          <w:tcPr>
            <w:tcW w:w="3708" w:type="dxa"/>
            <w:vAlign w:val="center"/>
          </w:tcPr>
          <w:p w14:paraId="409F4D22"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A5EECD7" w14:textId="77777777" w:rsidR="004B24A7" w:rsidRPr="00603221" w:rsidRDefault="004B24A7" w:rsidP="00666CF0">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66B0C5A0" w14:textId="77777777" w:rsidR="004B24A7" w:rsidRPr="00603221" w:rsidRDefault="00666CF0" w:rsidP="00666CF0">
            <w:pPr>
              <w:rPr>
                <w:lang w:val="el-GR"/>
              </w:rPr>
            </w:pPr>
            <w:r w:rsidRPr="00666CF0">
              <w:rPr>
                <w:lang w:val="el-GR" w:eastAsia="en-US"/>
              </w:rPr>
              <w:t>βάσει αποκλειστικά της τιμής</w:t>
            </w:r>
          </w:p>
        </w:tc>
      </w:tr>
      <w:tr w:rsidR="004B24A7" w:rsidRPr="00D64694" w14:paraId="210B6D50" w14:textId="77777777" w:rsidTr="00684A2F">
        <w:tc>
          <w:tcPr>
            <w:tcW w:w="3708" w:type="dxa"/>
            <w:vAlign w:val="center"/>
          </w:tcPr>
          <w:p w14:paraId="0FB80005" w14:textId="77777777" w:rsidR="004B24A7" w:rsidRPr="00603221" w:rsidRDefault="004B24A7" w:rsidP="004B24A7">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20E58AD2" w14:textId="77777777" w:rsidR="004B24A7" w:rsidRPr="00603221" w:rsidRDefault="00D86293" w:rsidP="00D86293">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86293">
              <w:rPr>
                <w:rFonts w:cs="Tahoma"/>
                <w:sz w:val="22"/>
                <w:szCs w:val="22"/>
              </w:rPr>
              <w:t>€21</w:t>
            </w:r>
            <w:r w:rsidR="00511FC7" w:rsidRPr="00511FC7">
              <w:rPr>
                <w:rFonts w:cs="Tahoma"/>
                <w:sz w:val="22"/>
                <w:szCs w:val="22"/>
              </w:rPr>
              <w:t>5</w:t>
            </w:r>
            <w:r w:rsidR="00092F07">
              <w:rPr>
                <w:rFonts w:cs="Tahoma"/>
                <w:sz w:val="22"/>
                <w:szCs w:val="22"/>
              </w:rPr>
              <w:t>.</w:t>
            </w:r>
            <w:r w:rsidR="00511FC7" w:rsidRPr="00511FC7">
              <w:rPr>
                <w:rFonts w:cs="Tahoma"/>
                <w:sz w:val="22"/>
                <w:szCs w:val="22"/>
              </w:rPr>
              <w:t>6</w:t>
            </w:r>
            <w:r w:rsidRPr="00D86293">
              <w:rPr>
                <w:rFonts w:cs="Tahoma"/>
                <w:sz w:val="22"/>
                <w:szCs w:val="22"/>
              </w:rPr>
              <w:t>00</w:t>
            </w:r>
            <w:r w:rsidR="00092F07">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€26</w:t>
            </w:r>
            <w:r w:rsidR="00511FC7" w:rsidRPr="00511FC7">
              <w:rPr>
                <w:rFonts w:cs="Tahoma"/>
                <w:sz w:val="22"/>
                <w:szCs w:val="22"/>
              </w:rPr>
              <w:t>6</w:t>
            </w:r>
            <w:r w:rsidR="00092F07">
              <w:rPr>
                <w:rFonts w:cs="Tahoma"/>
                <w:sz w:val="22"/>
                <w:szCs w:val="22"/>
              </w:rPr>
              <w:t>.</w:t>
            </w:r>
            <w:r w:rsidR="00511FC7" w:rsidRPr="00511FC7">
              <w:rPr>
                <w:rFonts w:cs="Tahoma"/>
                <w:sz w:val="22"/>
                <w:szCs w:val="22"/>
              </w:rPr>
              <w:t>600</w:t>
            </w:r>
            <w:r w:rsidR="00092F07">
              <w:rPr>
                <w:rFonts w:cs="Tahoma"/>
                <w:sz w:val="22"/>
                <w:szCs w:val="22"/>
              </w:rPr>
              <w:t>,</w:t>
            </w:r>
            <w:r w:rsidRPr="00D86293">
              <w:rPr>
                <w:rFonts w:cs="Tahoma"/>
                <w:sz w:val="22"/>
                <w:szCs w:val="22"/>
              </w:rPr>
              <w:t>00</w:t>
            </w:r>
            <w:r w:rsidRPr="00BC485D">
              <w:rPr>
                <w:rFonts w:cs="Tahoma"/>
                <w:sz w:val="22"/>
                <w:szCs w:val="22"/>
              </w:rPr>
              <w:t xml:space="preserve">, ΦΠΑ 24% </w:t>
            </w:r>
            <w:r w:rsidRPr="00D86293">
              <w:rPr>
                <w:rFonts w:cs="Tahoma"/>
                <w:sz w:val="22"/>
                <w:szCs w:val="22"/>
              </w:rPr>
              <w:t>51</w:t>
            </w:r>
            <w:r w:rsidR="00092F07">
              <w:rPr>
                <w:rFonts w:cs="Tahoma"/>
                <w:sz w:val="22"/>
                <w:szCs w:val="22"/>
              </w:rPr>
              <w:t>.</w:t>
            </w:r>
            <w:r w:rsidR="00511FC7" w:rsidRPr="00511FC7">
              <w:rPr>
                <w:rFonts w:cs="Tahoma"/>
                <w:sz w:val="22"/>
                <w:szCs w:val="22"/>
              </w:rPr>
              <w:t>600</w:t>
            </w:r>
            <w:r w:rsidR="00092F07">
              <w:rPr>
                <w:rFonts w:cs="Tahoma"/>
                <w:sz w:val="22"/>
                <w:szCs w:val="22"/>
              </w:rPr>
              <w:t>,</w:t>
            </w:r>
            <w:r w:rsidRPr="00D86293">
              <w:rPr>
                <w:rFonts w:cs="Tahoma"/>
                <w:sz w:val="22"/>
                <w:szCs w:val="22"/>
              </w:rPr>
              <w:t>00</w:t>
            </w:r>
          </w:p>
        </w:tc>
      </w:tr>
      <w:tr w:rsidR="004B24A7" w:rsidRPr="00D64694" w14:paraId="0532C5CC" w14:textId="77777777" w:rsidTr="0031590C">
        <w:tc>
          <w:tcPr>
            <w:tcW w:w="3708" w:type="dxa"/>
            <w:vAlign w:val="center"/>
          </w:tcPr>
          <w:p w14:paraId="4E6D536E"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32673BC" w14:textId="77777777" w:rsidR="004B24A7" w:rsidRPr="00060F90" w:rsidRDefault="00092F07" w:rsidP="00092F07">
            <w:pPr>
              <w:pStyle w:val="normalwithoutspacing"/>
              <w:rPr>
                <w:highlight w:val="yellow"/>
              </w:rPr>
            </w:pPr>
            <w:r w:rsidRPr="00804242">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1510E16A" w14:textId="77777777" w:rsidTr="0031590C">
        <w:tc>
          <w:tcPr>
            <w:tcW w:w="3708" w:type="dxa"/>
            <w:vAlign w:val="center"/>
          </w:tcPr>
          <w:p w14:paraId="07DAD610"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152EB11" w14:textId="77777777" w:rsidR="004B24A7" w:rsidRPr="00FF489C" w:rsidRDefault="00BC0026" w:rsidP="004B24A7">
            <w:pPr>
              <w:rPr>
                <w:highlight w:val="cyan"/>
                <w:lang w:val="el-GR"/>
              </w:rPr>
            </w:pPr>
            <w:r w:rsidRPr="00FF489C">
              <w:rPr>
                <w:lang w:val="el-GR"/>
              </w:rPr>
              <w:t>Δεκατρείς</w:t>
            </w:r>
            <w:r w:rsidR="00AC328A" w:rsidRPr="00FF489C">
              <w:rPr>
                <w:lang w:val="el-GR"/>
              </w:rPr>
              <w:t xml:space="preserve"> </w:t>
            </w:r>
            <w:r w:rsidR="00A00118" w:rsidRPr="00FF489C">
              <w:rPr>
                <w:lang w:val="el-GR"/>
              </w:rPr>
              <w:t>(</w:t>
            </w:r>
            <w:r w:rsidR="00AC328A" w:rsidRPr="00FF489C">
              <w:rPr>
                <w:lang w:val="el-GR"/>
              </w:rPr>
              <w:t>1</w:t>
            </w:r>
            <w:r w:rsidRPr="00FF489C">
              <w:rPr>
                <w:lang w:val="el-GR"/>
              </w:rPr>
              <w:t>3</w:t>
            </w:r>
            <w:r w:rsidR="00A00118" w:rsidRPr="00FF489C">
              <w:rPr>
                <w:lang w:val="el-GR"/>
              </w:rPr>
              <w:t xml:space="preserve">) </w:t>
            </w:r>
            <w:r w:rsidR="004B24A7" w:rsidRPr="00FF489C">
              <w:rPr>
                <w:lang w:val="el-GR"/>
              </w:rPr>
              <w:t xml:space="preserve">μήνες </w:t>
            </w:r>
          </w:p>
        </w:tc>
      </w:tr>
      <w:tr w:rsidR="004B24A7" w:rsidRPr="00DF02B0" w14:paraId="2A3FC54F" w14:textId="77777777" w:rsidTr="0031590C">
        <w:tc>
          <w:tcPr>
            <w:tcW w:w="3708" w:type="dxa"/>
            <w:vAlign w:val="center"/>
          </w:tcPr>
          <w:p w14:paraId="43A46B43"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5B3B552" w14:textId="70E0AFDF" w:rsidR="004B24A7" w:rsidRPr="00C82832" w:rsidRDefault="00823338" w:rsidP="004B24A7">
            <w:pPr>
              <w:pStyle w:val="TabletextChar"/>
              <w:rPr>
                <w:rFonts w:cs="Tahoma"/>
                <w:b/>
                <w:sz w:val="22"/>
                <w:szCs w:val="24"/>
              </w:rPr>
            </w:pPr>
            <w:r w:rsidRPr="0031131E">
              <w:rPr>
                <w:b/>
                <w:color w:val="000000"/>
              </w:rPr>
              <w:t>06-10-2023</w:t>
            </w:r>
          </w:p>
        </w:tc>
      </w:tr>
      <w:tr w:rsidR="004B24A7" w:rsidRPr="00DF02B0" w14:paraId="2E228611" w14:textId="77777777" w:rsidTr="0031590C">
        <w:tc>
          <w:tcPr>
            <w:tcW w:w="3708" w:type="dxa"/>
            <w:vAlign w:val="center"/>
          </w:tcPr>
          <w:p w14:paraId="6B813C37"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7F005FC" w14:textId="7148C45F" w:rsidR="004B24A7" w:rsidRPr="00C82832" w:rsidRDefault="00EC7CF2" w:rsidP="004B24A7">
            <w:pPr>
              <w:pStyle w:val="TabletextChar"/>
              <w:rPr>
                <w:rFonts w:cs="Tahoma"/>
                <w:b/>
                <w:sz w:val="22"/>
                <w:szCs w:val="24"/>
              </w:rPr>
            </w:pPr>
            <w:r>
              <w:rPr>
                <w:b/>
                <w:color w:val="000000"/>
              </w:rPr>
              <w:t>13</w:t>
            </w:r>
            <w:r w:rsidRPr="0031131E">
              <w:rPr>
                <w:b/>
                <w:color w:val="000000"/>
              </w:rPr>
              <w:t>-10-2023</w:t>
            </w:r>
          </w:p>
        </w:tc>
      </w:tr>
      <w:tr w:rsidR="004B24A7" w:rsidRPr="00C5486B" w14:paraId="54E2BBAF" w14:textId="77777777" w:rsidTr="0031590C">
        <w:tc>
          <w:tcPr>
            <w:tcW w:w="3708" w:type="dxa"/>
            <w:vAlign w:val="center"/>
          </w:tcPr>
          <w:p w14:paraId="7D7DF4C4"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6424050D" w14:textId="04EBBD54" w:rsidR="004B24A7" w:rsidRPr="00A406A5" w:rsidRDefault="00B517B3" w:rsidP="004B24A7">
            <w:pPr>
              <w:pStyle w:val="TabletextChar"/>
              <w:rPr>
                <w:rFonts w:cs="Tahoma"/>
                <w:b/>
                <w:color w:val="000000"/>
                <w:sz w:val="22"/>
                <w:szCs w:val="22"/>
                <w:highlight w:val="magenta"/>
              </w:rPr>
            </w:pPr>
            <w:r w:rsidRPr="003D24AF">
              <w:rPr>
                <w:b/>
                <w:color w:val="000000"/>
              </w:rPr>
              <w:t>06-10-2023</w:t>
            </w:r>
          </w:p>
        </w:tc>
      </w:tr>
      <w:tr w:rsidR="004B24A7" w:rsidRPr="00C5486B" w14:paraId="5538C0EC" w14:textId="77777777" w:rsidTr="00603221">
        <w:tc>
          <w:tcPr>
            <w:tcW w:w="3708" w:type="dxa"/>
            <w:vAlign w:val="center"/>
          </w:tcPr>
          <w:p w14:paraId="1946FAFF"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5317DAFB" w14:textId="3E9AF8BC" w:rsidR="004B24A7" w:rsidRPr="00433D32" w:rsidRDefault="0080112A" w:rsidP="004B24A7">
            <w:pPr>
              <w:autoSpaceDE w:val="0"/>
              <w:autoSpaceDN w:val="0"/>
              <w:adjustRightInd w:val="0"/>
              <w:spacing w:after="0" w:line="276" w:lineRule="auto"/>
              <w:jc w:val="left"/>
              <w:rPr>
                <w:lang w:val="el-GR"/>
              </w:rPr>
            </w:pPr>
            <w:r>
              <w:rPr>
                <w:b/>
                <w:color w:val="000000"/>
                <w:lang w:val="el-GR"/>
              </w:rPr>
              <w:t xml:space="preserve">23-10-2023, </w:t>
            </w:r>
            <w:r w:rsidR="004B24A7" w:rsidRPr="00A406A5">
              <w:rPr>
                <w:color w:val="000000"/>
                <w:lang w:val="el-GR"/>
              </w:rPr>
              <w:t>ημέρα</w:t>
            </w:r>
            <w:r w:rsidR="001719C6">
              <w:rPr>
                <w:color w:val="000000"/>
                <w:lang w:val="el-GR"/>
              </w:rPr>
              <w:t xml:space="preserve"> </w:t>
            </w:r>
            <w:r w:rsidR="00A95F8C" w:rsidRPr="00EC21E7">
              <w:rPr>
                <w:b/>
                <w:bCs/>
                <w:color w:val="000000"/>
                <w:lang w:val="el-GR"/>
              </w:rPr>
              <w:t>Δευτέρα</w:t>
            </w:r>
            <w:r w:rsidR="00A95F8C">
              <w:rPr>
                <w:color w:val="000000"/>
                <w:lang w:val="el-GR"/>
              </w:rPr>
              <w:t xml:space="preserve"> </w:t>
            </w:r>
            <w:r w:rsidR="004B24A7" w:rsidRPr="00A406A5">
              <w:rPr>
                <w:color w:val="000000"/>
                <w:lang w:val="el-GR"/>
              </w:rPr>
              <w:t>ώρα</w:t>
            </w:r>
            <w:r w:rsidR="00A95F8C">
              <w:rPr>
                <w:color w:val="000000"/>
                <w:lang w:val="el-GR"/>
              </w:rPr>
              <w:t xml:space="preserve"> </w:t>
            </w:r>
            <w:r w:rsidR="00951AE9" w:rsidRPr="00EC21E7">
              <w:rPr>
                <w:b/>
                <w:bCs/>
                <w:color w:val="000000"/>
                <w:lang w:val="el-GR"/>
              </w:rPr>
              <w:t>13:00</w:t>
            </w:r>
          </w:p>
        </w:tc>
      </w:tr>
      <w:tr w:rsidR="004B24A7" w:rsidRPr="00D64694" w14:paraId="230464F3" w14:textId="77777777" w:rsidTr="0031590C">
        <w:tc>
          <w:tcPr>
            <w:tcW w:w="3708" w:type="dxa"/>
            <w:vAlign w:val="center"/>
          </w:tcPr>
          <w:p w14:paraId="7D4E1398"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752A3B5"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85F2966"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5C4154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7E7236DC"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(ΕΣΗΔΗΣ) (ηλεκτρονική μορφή)</w:t>
            </w:r>
          </w:p>
          <w:p w14:paraId="7EAF9AEB"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31D71319"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65675249" w14:textId="77777777" w:rsidTr="0031590C">
        <w:tc>
          <w:tcPr>
            <w:tcW w:w="3708" w:type="dxa"/>
          </w:tcPr>
          <w:p w14:paraId="7AA180F6"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20DD5089" w14:textId="4D5F01A2" w:rsidR="004B24A7" w:rsidRPr="00007C28" w:rsidRDefault="00DF7A40" w:rsidP="004B24A7">
            <w:pPr>
              <w:autoSpaceDE w:val="0"/>
              <w:autoSpaceDN w:val="0"/>
              <w:adjustRightInd w:val="0"/>
              <w:spacing w:after="0" w:line="276" w:lineRule="auto"/>
              <w:jc w:val="left"/>
              <w:rPr>
                <w:color w:val="000000"/>
                <w:lang w:val="el-GR"/>
              </w:rPr>
            </w:pPr>
            <w:r w:rsidRPr="003D24AF">
              <w:rPr>
                <w:b/>
                <w:color w:val="000000"/>
              </w:rPr>
              <w:t>06-10-2023</w:t>
            </w:r>
          </w:p>
        </w:tc>
      </w:tr>
      <w:tr w:rsidR="004B24A7" w:rsidRPr="00C5486B" w14:paraId="32ED5EE4" w14:textId="77777777" w:rsidTr="0031590C">
        <w:tc>
          <w:tcPr>
            <w:tcW w:w="3708" w:type="dxa"/>
            <w:vAlign w:val="center"/>
          </w:tcPr>
          <w:p w14:paraId="47CCB567"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3580610" w14:textId="795B52B1" w:rsidR="004B24A7" w:rsidRPr="00603221" w:rsidRDefault="003101D8" w:rsidP="004B24A7">
            <w:pPr>
              <w:pStyle w:val="TabletextChar"/>
              <w:rPr>
                <w:rFonts w:cs="Tahoma"/>
                <w:sz w:val="22"/>
                <w:szCs w:val="22"/>
              </w:rPr>
            </w:pPr>
            <w:r w:rsidRPr="003101D8">
              <w:rPr>
                <w:rFonts w:cs="Tahoma"/>
                <w:b/>
                <w:color w:val="000000"/>
                <w:sz w:val="22"/>
                <w:szCs w:val="22"/>
                <w:lang w:eastAsia="zh-CN"/>
              </w:rPr>
              <w:t>2</w:t>
            </w:r>
            <w:r w:rsidR="00163B8E">
              <w:rPr>
                <w:rFonts w:cs="Tahoma"/>
                <w:b/>
                <w:color w:val="000000"/>
                <w:sz w:val="22"/>
                <w:szCs w:val="22"/>
                <w:lang w:eastAsia="zh-CN"/>
              </w:rPr>
              <w:t>5</w:t>
            </w:r>
            <w:r w:rsidRPr="003101D8">
              <w:rPr>
                <w:rFonts w:cs="Tahoma"/>
                <w:b/>
                <w:color w:val="000000"/>
                <w:sz w:val="22"/>
                <w:szCs w:val="22"/>
                <w:lang w:eastAsia="zh-CN"/>
              </w:rPr>
              <w:t>-10-2023</w:t>
            </w:r>
          </w:p>
        </w:tc>
      </w:tr>
    </w:tbl>
    <w:p w14:paraId="575E2AD1" w14:textId="77777777" w:rsidR="008E18C3" w:rsidRPr="00603221" w:rsidRDefault="008E18C3" w:rsidP="0024279E">
      <w:pPr>
        <w:autoSpaceDE w:val="0"/>
        <w:autoSpaceDN w:val="0"/>
        <w:adjustRightInd w:val="0"/>
        <w:ind w:right="-460"/>
        <w:jc w:val="center"/>
        <w:rPr>
          <w:lang w:val="el-GR"/>
        </w:rPr>
        <w:sectPr w:rsidR="008E18C3" w:rsidRPr="00603221" w:rsidSect="004A1423">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p w14:paraId="529D7389"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p>
        <w:p w14:paraId="7D661FEA" w14:textId="18520BB4" w:rsidR="00511FC7" w:rsidRDefault="00EA772A">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44898788" w:history="1">
            <w:r w:rsidR="00511FC7" w:rsidRPr="00D0577B">
              <w:rPr>
                <w:rStyle w:val="-"/>
                <w:noProof/>
                <w:lang w:val="el-GR"/>
              </w:rPr>
              <w:t>1.</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lang w:val="el-GR"/>
              </w:rPr>
              <w:t>ΑΝΑΘΕΤΟΥΣΑ ΑΡΧΗ ΚΑΙ ΑΝΤΙΚΕΙΜΕΝΟ ΣΥΜΒΑΣΗΣ</w:t>
            </w:r>
            <w:r w:rsidR="00511FC7">
              <w:rPr>
                <w:noProof/>
                <w:webHidden/>
              </w:rPr>
              <w:tab/>
            </w:r>
            <w:r>
              <w:rPr>
                <w:noProof/>
                <w:webHidden/>
              </w:rPr>
              <w:fldChar w:fldCharType="begin"/>
            </w:r>
            <w:r w:rsidR="00511FC7">
              <w:rPr>
                <w:noProof/>
                <w:webHidden/>
              </w:rPr>
              <w:instrText xml:space="preserve"> PAGEREF _Toc144898788 \h </w:instrText>
            </w:r>
            <w:r>
              <w:rPr>
                <w:noProof/>
                <w:webHidden/>
              </w:rPr>
            </w:r>
            <w:r>
              <w:rPr>
                <w:noProof/>
                <w:webHidden/>
              </w:rPr>
              <w:fldChar w:fldCharType="separate"/>
            </w:r>
            <w:r w:rsidR="00D64694">
              <w:rPr>
                <w:noProof/>
                <w:webHidden/>
              </w:rPr>
              <w:t>6</w:t>
            </w:r>
            <w:r>
              <w:rPr>
                <w:noProof/>
                <w:webHidden/>
              </w:rPr>
              <w:fldChar w:fldCharType="end"/>
            </w:r>
          </w:hyperlink>
        </w:p>
        <w:p w14:paraId="51E34958" w14:textId="3BEE3238"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89" w:history="1">
            <w:r w:rsidR="00511FC7" w:rsidRPr="00D0577B">
              <w:rPr>
                <w:rStyle w:val="-"/>
                <w:noProof/>
                <w:lang w:val="el-GR"/>
              </w:rPr>
              <w:t>1.1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Στοιχεία Αναθέτουσας Αρχής</w:t>
            </w:r>
            <w:r w:rsidR="00511FC7">
              <w:rPr>
                <w:noProof/>
                <w:webHidden/>
              </w:rPr>
              <w:tab/>
            </w:r>
            <w:r w:rsidR="00EA772A">
              <w:rPr>
                <w:noProof/>
                <w:webHidden/>
              </w:rPr>
              <w:fldChar w:fldCharType="begin"/>
            </w:r>
            <w:r w:rsidR="00511FC7">
              <w:rPr>
                <w:noProof/>
                <w:webHidden/>
              </w:rPr>
              <w:instrText xml:space="preserve"> PAGEREF _Toc144898789 \h </w:instrText>
            </w:r>
            <w:r w:rsidR="00EA772A">
              <w:rPr>
                <w:noProof/>
                <w:webHidden/>
              </w:rPr>
            </w:r>
            <w:r w:rsidR="00EA772A">
              <w:rPr>
                <w:noProof/>
                <w:webHidden/>
              </w:rPr>
              <w:fldChar w:fldCharType="separate"/>
            </w:r>
            <w:r>
              <w:rPr>
                <w:noProof/>
                <w:webHidden/>
              </w:rPr>
              <w:t>6</w:t>
            </w:r>
            <w:r w:rsidR="00EA772A">
              <w:rPr>
                <w:noProof/>
                <w:webHidden/>
              </w:rPr>
              <w:fldChar w:fldCharType="end"/>
            </w:r>
          </w:hyperlink>
        </w:p>
        <w:p w14:paraId="1781A032" w14:textId="4C8A8BC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0" w:history="1">
            <w:r w:rsidR="00511FC7" w:rsidRPr="00D0577B">
              <w:rPr>
                <w:rStyle w:val="-"/>
                <w:noProof/>
                <w:lang w:val="el-GR"/>
              </w:rPr>
              <w:t>1.2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Στοιχεία Διαδικασίας - Χρηματοδότηση</w:t>
            </w:r>
            <w:r w:rsidR="00511FC7">
              <w:rPr>
                <w:noProof/>
                <w:webHidden/>
              </w:rPr>
              <w:tab/>
            </w:r>
            <w:r w:rsidR="00EA772A">
              <w:rPr>
                <w:noProof/>
                <w:webHidden/>
              </w:rPr>
              <w:fldChar w:fldCharType="begin"/>
            </w:r>
            <w:r w:rsidR="00511FC7">
              <w:rPr>
                <w:noProof/>
                <w:webHidden/>
              </w:rPr>
              <w:instrText xml:space="preserve"> PAGEREF _Toc144898790 \h </w:instrText>
            </w:r>
            <w:r w:rsidR="00EA772A">
              <w:rPr>
                <w:noProof/>
                <w:webHidden/>
              </w:rPr>
            </w:r>
            <w:r w:rsidR="00EA772A">
              <w:rPr>
                <w:noProof/>
                <w:webHidden/>
              </w:rPr>
              <w:fldChar w:fldCharType="separate"/>
            </w:r>
            <w:r>
              <w:rPr>
                <w:noProof/>
                <w:webHidden/>
              </w:rPr>
              <w:t>6</w:t>
            </w:r>
            <w:r w:rsidR="00EA772A">
              <w:rPr>
                <w:noProof/>
                <w:webHidden/>
              </w:rPr>
              <w:fldChar w:fldCharType="end"/>
            </w:r>
          </w:hyperlink>
        </w:p>
        <w:p w14:paraId="62EB4EDE" w14:textId="0A775F49"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1" w:history="1">
            <w:r w:rsidR="00511FC7" w:rsidRPr="00D0577B">
              <w:rPr>
                <w:rStyle w:val="-"/>
                <w:noProof/>
                <w:lang w:val="el-GR"/>
              </w:rPr>
              <w:t>1.3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Συνοπτική Περιγραφή φυσικού και οικονομικού αντικειμένου της σύμβασης</w:t>
            </w:r>
            <w:r w:rsidR="00511FC7">
              <w:rPr>
                <w:noProof/>
                <w:webHidden/>
              </w:rPr>
              <w:tab/>
            </w:r>
            <w:r w:rsidR="00EA772A">
              <w:rPr>
                <w:noProof/>
                <w:webHidden/>
              </w:rPr>
              <w:fldChar w:fldCharType="begin"/>
            </w:r>
            <w:r w:rsidR="00511FC7">
              <w:rPr>
                <w:noProof/>
                <w:webHidden/>
              </w:rPr>
              <w:instrText xml:space="preserve"> PAGEREF _Toc144898791 \h </w:instrText>
            </w:r>
            <w:r w:rsidR="00EA772A">
              <w:rPr>
                <w:noProof/>
                <w:webHidden/>
              </w:rPr>
            </w:r>
            <w:r w:rsidR="00EA772A">
              <w:rPr>
                <w:noProof/>
                <w:webHidden/>
              </w:rPr>
              <w:fldChar w:fldCharType="separate"/>
            </w:r>
            <w:r>
              <w:rPr>
                <w:noProof/>
                <w:webHidden/>
              </w:rPr>
              <w:t>7</w:t>
            </w:r>
            <w:r w:rsidR="00EA772A">
              <w:rPr>
                <w:noProof/>
                <w:webHidden/>
              </w:rPr>
              <w:fldChar w:fldCharType="end"/>
            </w:r>
          </w:hyperlink>
        </w:p>
        <w:p w14:paraId="783D7708" w14:textId="30E8BE84"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2" w:history="1">
            <w:r w:rsidR="00511FC7" w:rsidRPr="00D0577B">
              <w:rPr>
                <w:rStyle w:val="-"/>
                <w:noProof/>
                <w:lang w:val="el-GR"/>
              </w:rPr>
              <w:t>1.4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Θεσμικό πλαίσιο</w:t>
            </w:r>
            <w:r w:rsidR="00511FC7">
              <w:rPr>
                <w:noProof/>
                <w:webHidden/>
              </w:rPr>
              <w:tab/>
            </w:r>
            <w:r w:rsidR="00EA772A">
              <w:rPr>
                <w:noProof/>
                <w:webHidden/>
              </w:rPr>
              <w:fldChar w:fldCharType="begin"/>
            </w:r>
            <w:r w:rsidR="00511FC7">
              <w:rPr>
                <w:noProof/>
                <w:webHidden/>
              </w:rPr>
              <w:instrText xml:space="preserve"> PAGEREF _Toc144898792 \h </w:instrText>
            </w:r>
            <w:r w:rsidR="00EA772A">
              <w:rPr>
                <w:noProof/>
                <w:webHidden/>
              </w:rPr>
            </w:r>
            <w:r w:rsidR="00EA772A">
              <w:rPr>
                <w:noProof/>
                <w:webHidden/>
              </w:rPr>
              <w:fldChar w:fldCharType="separate"/>
            </w:r>
            <w:r>
              <w:rPr>
                <w:noProof/>
                <w:webHidden/>
              </w:rPr>
              <w:t>7</w:t>
            </w:r>
            <w:r w:rsidR="00EA772A">
              <w:rPr>
                <w:noProof/>
                <w:webHidden/>
              </w:rPr>
              <w:fldChar w:fldCharType="end"/>
            </w:r>
          </w:hyperlink>
        </w:p>
        <w:p w14:paraId="690C6CAF" w14:textId="4676DBE4"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3" w:history="1">
            <w:r w:rsidR="00511FC7" w:rsidRPr="00D0577B">
              <w:rPr>
                <w:rStyle w:val="-"/>
                <w:noProof/>
                <w:lang w:val="el-GR"/>
              </w:rPr>
              <w:t>1.5</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Προθεσμία παραλαβής προσφορών και διενέργεια διαγωνισμού</w:t>
            </w:r>
            <w:r w:rsidR="00511FC7">
              <w:rPr>
                <w:noProof/>
                <w:webHidden/>
              </w:rPr>
              <w:tab/>
            </w:r>
            <w:r w:rsidR="00EA772A">
              <w:rPr>
                <w:noProof/>
                <w:webHidden/>
              </w:rPr>
              <w:fldChar w:fldCharType="begin"/>
            </w:r>
            <w:r w:rsidR="00511FC7">
              <w:rPr>
                <w:noProof/>
                <w:webHidden/>
              </w:rPr>
              <w:instrText xml:space="preserve"> PAGEREF _Toc144898793 \h </w:instrText>
            </w:r>
            <w:r w:rsidR="00EA772A">
              <w:rPr>
                <w:noProof/>
                <w:webHidden/>
              </w:rPr>
            </w:r>
            <w:r w:rsidR="00EA772A">
              <w:rPr>
                <w:noProof/>
                <w:webHidden/>
              </w:rPr>
              <w:fldChar w:fldCharType="separate"/>
            </w:r>
            <w:r>
              <w:rPr>
                <w:noProof/>
                <w:webHidden/>
              </w:rPr>
              <w:t>12</w:t>
            </w:r>
            <w:r w:rsidR="00EA772A">
              <w:rPr>
                <w:noProof/>
                <w:webHidden/>
              </w:rPr>
              <w:fldChar w:fldCharType="end"/>
            </w:r>
          </w:hyperlink>
        </w:p>
        <w:p w14:paraId="1CB25C4E" w14:textId="6C5869D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4" w:history="1">
            <w:r w:rsidR="00511FC7" w:rsidRPr="00D0577B">
              <w:rPr>
                <w:rStyle w:val="-"/>
                <w:noProof/>
                <w:lang w:val="el-GR"/>
              </w:rPr>
              <w:t>1.6</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Δημοσιότητα</w:t>
            </w:r>
            <w:r w:rsidR="00511FC7">
              <w:rPr>
                <w:noProof/>
                <w:webHidden/>
              </w:rPr>
              <w:tab/>
            </w:r>
            <w:r w:rsidR="00EA772A">
              <w:rPr>
                <w:noProof/>
                <w:webHidden/>
              </w:rPr>
              <w:fldChar w:fldCharType="begin"/>
            </w:r>
            <w:r w:rsidR="00511FC7">
              <w:rPr>
                <w:noProof/>
                <w:webHidden/>
              </w:rPr>
              <w:instrText xml:space="preserve"> PAGEREF _Toc144898794 \h </w:instrText>
            </w:r>
            <w:r w:rsidR="00EA772A">
              <w:rPr>
                <w:noProof/>
                <w:webHidden/>
              </w:rPr>
            </w:r>
            <w:r w:rsidR="00EA772A">
              <w:rPr>
                <w:noProof/>
                <w:webHidden/>
              </w:rPr>
              <w:fldChar w:fldCharType="separate"/>
            </w:r>
            <w:r>
              <w:rPr>
                <w:noProof/>
                <w:webHidden/>
              </w:rPr>
              <w:t>13</w:t>
            </w:r>
            <w:r w:rsidR="00EA772A">
              <w:rPr>
                <w:noProof/>
                <w:webHidden/>
              </w:rPr>
              <w:fldChar w:fldCharType="end"/>
            </w:r>
          </w:hyperlink>
        </w:p>
        <w:p w14:paraId="018BD0F1" w14:textId="7C7B5B3F"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5" w:history="1">
            <w:r w:rsidR="00511FC7" w:rsidRPr="00D0577B">
              <w:rPr>
                <w:rStyle w:val="-"/>
                <w:noProof/>
                <w:lang w:val="el-GR"/>
              </w:rPr>
              <w:t>1.7</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Αρχές εφαρμοζόμενες στη διαδικασία σύναψης</w:t>
            </w:r>
            <w:r w:rsidR="00511FC7">
              <w:rPr>
                <w:noProof/>
                <w:webHidden/>
              </w:rPr>
              <w:tab/>
            </w:r>
            <w:r w:rsidR="00EA772A">
              <w:rPr>
                <w:noProof/>
                <w:webHidden/>
              </w:rPr>
              <w:fldChar w:fldCharType="begin"/>
            </w:r>
            <w:r w:rsidR="00511FC7">
              <w:rPr>
                <w:noProof/>
                <w:webHidden/>
              </w:rPr>
              <w:instrText xml:space="preserve"> PAGEREF _Toc144898795 \h </w:instrText>
            </w:r>
            <w:r w:rsidR="00EA772A">
              <w:rPr>
                <w:noProof/>
                <w:webHidden/>
              </w:rPr>
            </w:r>
            <w:r w:rsidR="00EA772A">
              <w:rPr>
                <w:noProof/>
                <w:webHidden/>
              </w:rPr>
              <w:fldChar w:fldCharType="separate"/>
            </w:r>
            <w:r>
              <w:rPr>
                <w:noProof/>
                <w:webHidden/>
              </w:rPr>
              <w:t>13</w:t>
            </w:r>
            <w:r w:rsidR="00EA772A">
              <w:rPr>
                <w:noProof/>
                <w:webHidden/>
              </w:rPr>
              <w:fldChar w:fldCharType="end"/>
            </w:r>
          </w:hyperlink>
        </w:p>
        <w:p w14:paraId="6BDB4E4B" w14:textId="7AA2288D" w:rsidR="00511FC7" w:rsidRDefault="00D6469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796" w:history="1">
            <w:r w:rsidR="00511FC7" w:rsidRPr="00D0577B">
              <w:rPr>
                <w:rStyle w:val="-"/>
                <w:noProof/>
              </w:rPr>
              <w:t>2.</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rPr>
              <w:t>ΓΕΝΙΚΟΙ ΚΑΙ ΕΙΔΙΚΟΙ ΟΡΟΙ ΣΥΜΜΕΤΟΧΗΣ</w:t>
            </w:r>
            <w:r w:rsidR="00511FC7">
              <w:rPr>
                <w:noProof/>
                <w:webHidden/>
              </w:rPr>
              <w:tab/>
            </w:r>
            <w:r w:rsidR="00EA772A">
              <w:rPr>
                <w:noProof/>
                <w:webHidden/>
              </w:rPr>
              <w:fldChar w:fldCharType="begin"/>
            </w:r>
            <w:r w:rsidR="00511FC7">
              <w:rPr>
                <w:noProof/>
                <w:webHidden/>
              </w:rPr>
              <w:instrText xml:space="preserve"> PAGEREF _Toc144898796 \h </w:instrText>
            </w:r>
            <w:r w:rsidR="00EA772A">
              <w:rPr>
                <w:noProof/>
                <w:webHidden/>
              </w:rPr>
            </w:r>
            <w:r w:rsidR="00EA772A">
              <w:rPr>
                <w:noProof/>
                <w:webHidden/>
              </w:rPr>
              <w:fldChar w:fldCharType="separate"/>
            </w:r>
            <w:r>
              <w:rPr>
                <w:noProof/>
                <w:webHidden/>
              </w:rPr>
              <w:t>14</w:t>
            </w:r>
            <w:r w:rsidR="00EA772A">
              <w:rPr>
                <w:noProof/>
                <w:webHidden/>
              </w:rPr>
              <w:fldChar w:fldCharType="end"/>
            </w:r>
          </w:hyperlink>
        </w:p>
        <w:p w14:paraId="57577B8C" w14:textId="5ECFBD1A"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797" w:history="1">
            <w:r w:rsidR="00511FC7" w:rsidRPr="00D0577B">
              <w:rPr>
                <w:rStyle w:val="-"/>
                <w:noProof/>
                <w:lang w:val="el-GR"/>
              </w:rPr>
              <w:t>2.1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Γενικές Πληροφορίες</w:t>
            </w:r>
            <w:r w:rsidR="00511FC7">
              <w:rPr>
                <w:noProof/>
                <w:webHidden/>
              </w:rPr>
              <w:tab/>
            </w:r>
            <w:r w:rsidR="00EA772A">
              <w:rPr>
                <w:noProof/>
                <w:webHidden/>
              </w:rPr>
              <w:fldChar w:fldCharType="begin"/>
            </w:r>
            <w:r w:rsidR="00511FC7">
              <w:rPr>
                <w:noProof/>
                <w:webHidden/>
              </w:rPr>
              <w:instrText xml:space="preserve"> PAGEREF _Toc144898797 \h </w:instrText>
            </w:r>
            <w:r w:rsidR="00EA772A">
              <w:rPr>
                <w:noProof/>
                <w:webHidden/>
              </w:rPr>
            </w:r>
            <w:r w:rsidR="00EA772A">
              <w:rPr>
                <w:noProof/>
                <w:webHidden/>
              </w:rPr>
              <w:fldChar w:fldCharType="separate"/>
            </w:r>
            <w:r>
              <w:rPr>
                <w:noProof/>
                <w:webHidden/>
              </w:rPr>
              <w:t>14</w:t>
            </w:r>
            <w:r w:rsidR="00EA772A">
              <w:rPr>
                <w:noProof/>
                <w:webHidden/>
              </w:rPr>
              <w:fldChar w:fldCharType="end"/>
            </w:r>
          </w:hyperlink>
        </w:p>
        <w:p w14:paraId="522B893E" w14:textId="405F1C5B"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798" w:history="1">
            <w:r w:rsidR="00511FC7" w:rsidRPr="00D0577B">
              <w:rPr>
                <w:rStyle w:val="-"/>
                <w:noProof/>
                <w:lang w:val="el-GR"/>
              </w:rPr>
              <w:t>2.1.1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Έγγραφα της σύμβασης</w:t>
            </w:r>
            <w:r w:rsidR="00511FC7">
              <w:rPr>
                <w:noProof/>
                <w:webHidden/>
              </w:rPr>
              <w:tab/>
            </w:r>
            <w:r w:rsidR="00EA772A">
              <w:rPr>
                <w:noProof/>
                <w:webHidden/>
              </w:rPr>
              <w:fldChar w:fldCharType="begin"/>
            </w:r>
            <w:r w:rsidR="00511FC7">
              <w:rPr>
                <w:noProof/>
                <w:webHidden/>
              </w:rPr>
              <w:instrText xml:space="preserve"> PAGEREF _Toc144898798 \h </w:instrText>
            </w:r>
            <w:r w:rsidR="00EA772A">
              <w:rPr>
                <w:noProof/>
                <w:webHidden/>
              </w:rPr>
            </w:r>
            <w:r w:rsidR="00EA772A">
              <w:rPr>
                <w:noProof/>
                <w:webHidden/>
              </w:rPr>
              <w:fldChar w:fldCharType="separate"/>
            </w:r>
            <w:r>
              <w:rPr>
                <w:noProof/>
                <w:webHidden/>
              </w:rPr>
              <w:t>14</w:t>
            </w:r>
            <w:r w:rsidR="00EA772A">
              <w:rPr>
                <w:noProof/>
                <w:webHidden/>
              </w:rPr>
              <w:fldChar w:fldCharType="end"/>
            </w:r>
          </w:hyperlink>
        </w:p>
        <w:p w14:paraId="6B3CF220" w14:textId="05A6D2BA"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799" w:history="1">
            <w:r w:rsidR="00511FC7" w:rsidRPr="00D0577B">
              <w:rPr>
                <w:rStyle w:val="-"/>
                <w:noProof/>
                <w:lang w:val="el-GR"/>
              </w:rPr>
              <w:t>2.1.2</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Επικοινωνία – Πρόσβαση στα έγγραφα της Σύμβασης</w:t>
            </w:r>
            <w:r w:rsidR="00511FC7">
              <w:rPr>
                <w:noProof/>
                <w:webHidden/>
              </w:rPr>
              <w:tab/>
            </w:r>
            <w:r w:rsidR="00EA772A">
              <w:rPr>
                <w:noProof/>
                <w:webHidden/>
              </w:rPr>
              <w:fldChar w:fldCharType="begin"/>
            </w:r>
            <w:r w:rsidR="00511FC7">
              <w:rPr>
                <w:noProof/>
                <w:webHidden/>
              </w:rPr>
              <w:instrText xml:space="preserve"> PAGEREF _Toc144898799 \h </w:instrText>
            </w:r>
            <w:r w:rsidR="00EA772A">
              <w:rPr>
                <w:noProof/>
                <w:webHidden/>
              </w:rPr>
            </w:r>
            <w:r w:rsidR="00EA772A">
              <w:rPr>
                <w:noProof/>
                <w:webHidden/>
              </w:rPr>
              <w:fldChar w:fldCharType="separate"/>
            </w:r>
            <w:r>
              <w:rPr>
                <w:noProof/>
                <w:webHidden/>
              </w:rPr>
              <w:t>14</w:t>
            </w:r>
            <w:r w:rsidR="00EA772A">
              <w:rPr>
                <w:noProof/>
                <w:webHidden/>
              </w:rPr>
              <w:fldChar w:fldCharType="end"/>
            </w:r>
          </w:hyperlink>
        </w:p>
        <w:p w14:paraId="1C21B754" w14:textId="448C1393"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0" w:history="1">
            <w:r w:rsidR="00511FC7" w:rsidRPr="00D0577B">
              <w:rPr>
                <w:rStyle w:val="-"/>
                <w:noProof/>
                <w:lang w:val="el-GR"/>
              </w:rPr>
              <w:t>2.1.3</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Παροχή Διευκρινίσεων</w:t>
            </w:r>
            <w:r w:rsidR="00511FC7">
              <w:rPr>
                <w:noProof/>
                <w:webHidden/>
              </w:rPr>
              <w:tab/>
            </w:r>
            <w:r w:rsidR="00EA772A">
              <w:rPr>
                <w:noProof/>
                <w:webHidden/>
              </w:rPr>
              <w:fldChar w:fldCharType="begin"/>
            </w:r>
            <w:r w:rsidR="00511FC7">
              <w:rPr>
                <w:noProof/>
                <w:webHidden/>
              </w:rPr>
              <w:instrText xml:space="preserve"> PAGEREF _Toc144898800 \h </w:instrText>
            </w:r>
            <w:r w:rsidR="00EA772A">
              <w:rPr>
                <w:noProof/>
                <w:webHidden/>
              </w:rPr>
            </w:r>
            <w:r w:rsidR="00EA772A">
              <w:rPr>
                <w:noProof/>
                <w:webHidden/>
              </w:rPr>
              <w:fldChar w:fldCharType="separate"/>
            </w:r>
            <w:r>
              <w:rPr>
                <w:noProof/>
                <w:webHidden/>
              </w:rPr>
              <w:t>14</w:t>
            </w:r>
            <w:r w:rsidR="00EA772A">
              <w:rPr>
                <w:noProof/>
                <w:webHidden/>
              </w:rPr>
              <w:fldChar w:fldCharType="end"/>
            </w:r>
          </w:hyperlink>
        </w:p>
        <w:p w14:paraId="5482D52D" w14:textId="0F85690A"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1" w:history="1">
            <w:r w:rsidR="00511FC7" w:rsidRPr="00D0577B">
              <w:rPr>
                <w:rStyle w:val="-"/>
                <w:noProof/>
                <w:lang w:val="el-GR"/>
              </w:rPr>
              <w:t>2.1.4</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Γλώσσα</w:t>
            </w:r>
            <w:r w:rsidR="00511FC7">
              <w:rPr>
                <w:noProof/>
                <w:webHidden/>
              </w:rPr>
              <w:tab/>
            </w:r>
            <w:r w:rsidR="00EA772A">
              <w:rPr>
                <w:noProof/>
                <w:webHidden/>
              </w:rPr>
              <w:fldChar w:fldCharType="begin"/>
            </w:r>
            <w:r w:rsidR="00511FC7">
              <w:rPr>
                <w:noProof/>
                <w:webHidden/>
              </w:rPr>
              <w:instrText xml:space="preserve"> PAGEREF _Toc144898801 \h </w:instrText>
            </w:r>
            <w:r w:rsidR="00EA772A">
              <w:rPr>
                <w:noProof/>
                <w:webHidden/>
              </w:rPr>
            </w:r>
            <w:r w:rsidR="00EA772A">
              <w:rPr>
                <w:noProof/>
                <w:webHidden/>
              </w:rPr>
              <w:fldChar w:fldCharType="separate"/>
            </w:r>
            <w:r>
              <w:rPr>
                <w:noProof/>
                <w:webHidden/>
              </w:rPr>
              <w:t>15</w:t>
            </w:r>
            <w:r w:rsidR="00EA772A">
              <w:rPr>
                <w:noProof/>
                <w:webHidden/>
              </w:rPr>
              <w:fldChar w:fldCharType="end"/>
            </w:r>
          </w:hyperlink>
        </w:p>
        <w:p w14:paraId="3A38FA03" w14:textId="12885F65"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2" w:history="1">
            <w:r w:rsidR="00511FC7" w:rsidRPr="00D0577B">
              <w:rPr>
                <w:rStyle w:val="-"/>
                <w:noProof/>
                <w:lang w:val="el-GR"/>
              </w:rPr>
              <w:t>2.1.5</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Εγγυήσεις</w:t>
            </w:r>
            <w:r w:rsidR="00511FC7">
              <w:rPr>
                <w:noProof/>
                <w:webHidden/>
              </w:rPr>
              <w:tab/>
            </w:r>
            <w:r w:rsidR="00EA772A">
              <w:rPr>
                <w:noProof/>
                <w:webHidden/>
              </w:rPr>
              <w:fldChar w:fldCharType="begin"/>
            </w:r>
            <w:r w:rsidR="00511FC7">
              <w:rPr>
                <w:noProof/>
                <w:webHidden/>
              </w:rPr>
              <w:instrText xml:space="preserve"> PAGEREF _Toc144898802 \h </w:instrText>
            </w:r>
            <w:r w:rsidR="00EA772A">
              <w:rPr>
                <w:noProof/>
                <w:webHidden/>
              </w:rPr>
            </w:r>
            <w:r w:rsidR="00EA772A">
              <w:rPr>
                <w:noProof/>
                <w:webHidden/>
              </w:rPr>
              <w:fldChar w:fldCharType="separate"/>
            </w:r>
            <w:r>
              <w:rPr>
                <w:noProof/>
                <w:webHidden/>
              </w:rPr>
              <w:t>15</w:t>
            </w:r>
            <w:r w:rsidR="00EA772A">
              <w:rPr>
                <w:noProof/>
                <w:webHidden/>
              </w:rPr>
              <w:fldChar w:fldCharType="end"/>
            </w:r>
          </w:hyperlink>
        </w:p>
        <w:p w14:paraId="36DC16B0" w14:textId="3434C0C2"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3" w:history="1">
            <w:r w:rsidR="00511FC7" w:rsidRPr="00D0577B">
              <w:rPr>
                <w:rStyle w:val="-"/>
                <w:noProof/>
                <w:lang w:val="el-GR"/>
              </w:rPr>
              <w:t>2.1.6</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Προστασία Προσωπικών Δεδομένων</w:t>
            </w:r>
            <w:r w:rsidR="00511FC7">
              <w:rPr>
                <w:noProof/>
                <w:webHidden/>
              </w:rPr>
              <w:tab/>
            </w:r>
            <w:r w:rsidR="00EA772A">
              <w:rPr>
                <w:noProof/>
                <w:webHidden/>
              </w:rPr>
              <w:fldChar w:fldCharType="begin"/>
            </w:r>
            <w:r w:rsidR="00511FC7">
              <w:rPr>
                <w:noProof/>
                <w:webHidden/>
              </w:rPr>
              <w:instrText xml:space="preserve"> PAGEREF _Toc144898803 \h </w:instrText>
            </w:r>
            <w:r w:rsidR="00EA772A">
              <w:rPr>
                <w:noProof/>
                <w:webHidden/>
              </w:rPr>
            </w:r>
            <w:r w:rsidR="00EA772A">
              <w:rPr>
                <w:noProof/>
                <w:webHidden/>
              </w:rPr>
              <w:fldChar w:fldCharType="separate"/>
            </w:r>
            <w:r>
              <w:rPr>
                <w:noProof/>
                <w:webHidden/>
              </w:rPr>
              <w:t>16</w:t>
            </w:r>
            <w:r w:rsidR="00EA772A">
              <w:rPr>
                <w:noProof/>
                <w:webHidden/>
              </w:rPr>
              <w:fldChar w:fldCharType="end"/>
            </w:r>
          </w:hyperlink>
        </w:p>
        <w:p w14:paraId="345F305C" w14:textId="5E4A9658"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04" w:history="1">
            <w:r w:rsidR="00511FC7" w:rsidRPr="00D0577B">
              <w:rPr>
                <w:rStyle w:val="-"/>
                <w:noProof/>
                <w:lang w:val="el-GR"/>
              </w:rPr>
              <w:t>2.2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Δικαίωμα Συμμετοχής - Κριτήρια Ποιοτικής Επιλογής</w:t>
            </w:r>
            <w:r w:rsidR="00511FC7">
              <w:rPr>
                <w:noProof/>
                <w:webHidden/>
              </w:rPr>
              <w:tab/>
            </w:r>
            <w:r w:rsidR="00EA772A">
              <w:rPr>
                <w:noProof/>
                <w:webHidden/>
              </w:rPr>
              <w:fldChar w:fldCharType="begin"/>
            </w:r>
            <w:r w:rsidR="00511FC7">
              <w:rPr>
                <w:noProof/>
                <w:webHidden/>
              </w:rPr>
              <w:instrText xml:space="preserve"> PAGEREF _Toc144898804 \h </w:instrText>
            </w:r>
            <w:r w:rsidR="00EA772A">
              <w:rPr>
                <w:noProof/>
                <w:webHidden/>
              </w:rPr>
            </w:r>
            <w:r w:rsidR="00EA772A">
              <w:rPr>
                <w:noProof/>
                <w:webHidden/>
              </w:rPr>
              <w:fldChar w:fldCharType="separate"/>
            </w:r>
            <w:r>
              <w:rPr>
                <w:noProof/>
                <w:webHidden/>
              </w:rPr>
              <w:t>17</w:t>
            </w:r>
            <w:r w:rsidR="00EA772A">
              <w:rPr>
                <w:noProof/>
                <w:webHidden/>
              </w:rPr>
              <w:fldChar w:fldCharType="end"/>
            </w:r>
          </w:hyperlink>
        </w:p>
        <w:p w14:paraId="42CF0BC5" w14:textId="53D7A6C9"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5" w:history="1">
            <w:r w:rsidR="00511FC7" w:rsidRPr="00D0577B">
              <w:rPr>
                <w:rStyle w:val="-"/>
                <w:noProof/>
                <w:lang w:val="el-GR"/>
              </w:rPr>
              <w:t>2.2.1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Δικαιούμενοι συμμετοχής</w:t>
            </w:r>
            <w:r w:rsidR="00511FC7">
              <w:rPr>
                <w:noProof/>
                <w:webHidden/>
              </w:rPr>
              <w:tab/>
            </w:r>
            <w:r w:rsidR="00EA772A">
              <w:rPr>
                <w:noProof/>
                <w:webHidden/>
              </w:rPr>
              <w:fldChar w:fldCharType="begin"/>
            </w:r>
            <w:r w:rsidR="00511FC7">
              <w:rPr>
                <w:noProof/>
                <w:webHidden/>
              </w:rPr>
              <w:instrText xml:space="preserve"> PAGEREF _Toc144898805 \h </w:instrText>
            </w:r>
            <w:r w:rsidR="00EA772A">
              <w:rPr>
                <w:noProof/>
                <w:webHidden/>
              </w:rPr>
            </w:r>
            <w:r w:rsidR="00EA772A">
              <w:rPr>
                <w:noProof/>
                <w:webHidden/>
              </w:rPr>
              <w:fldChar w:fldCharType="separate"/>
            </w:r>
            <w:r>
              <w:rPr>
                <w:noProof/>
                <w:webHidden/>
              </w:rPr>
              <w:t>17</w:t>
            </w:r>
            <w:r w:rsidR="00EA772A">
              <w:rPr>
                <w:noProof/>
                <w:webHidden/>
              </w:rPr>
              <w:fldChar w:fldCharType="end"/>
            </w:r>
          </w:hyperlink>
        </w:p>
        <w:p w14:paraId="1C034FF2" w14:textId="3EE0B2F0"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6" w:history="1">
            <w:r w:rsidR="00511FC7" w:rsidRPr="00D0577B">
              <w:rPr>
                <w:rStyle w:val="-"/>
                <w:noProof/>
                <w:lang w:val="el-GR"/>
              </w:rPr>
              <w:t>2.2.2</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Εγγύηση συμμετοχής</w:t>
            </w:r>
            <w:r w:rsidR="00511FC7">
              <w:rPr>
                <w:noProof/>
                <w:webHidden/>
              </w:rPr>
              <w:tab/>
            </w:r>
            <w:r w:rsidR="00EA772A">
              <w:rPr>
                <w:noProof/>
                <w:webHidden/>
              </w:rPr>
              <w:fldChar w:fldCharType="begin"/>
            </w:r>
            <w:r w:rsidR="00511FC7">
              <w:rPr>
                <w:noProof/>
                <w:webHidden/>
              </w:rPr>
              <w:instrText xml:space="preserve"> PAGEREF _Toc144898806 \h </w:instrText>
            </w:r>
            <w:r w:rsidR="00EA772A">
              <w:rPr>
                <w:noProof/>
                <w:webHidden/>
              </w:rPr>
            </w:r>
            <w:r w:rsidR="00EA772A">
              <w:rPr>
                <w:noProof/>
                <w:webHidden/>
              </w:rPr>
              <w:fldChar w:fldCharType="separate"/>
            </w:r>
            <w:r>
              <w:rPr>
                <w:noProof/>
                <w:webHidden/>
              </w:rPr>
              <w:t>18</w:t>
            </w:r>
            <w:r w:rsidR="00EA772A">
              <w:rPr>
                <w:noProof/>
                <w:webHidden/>
              </w:rPr>
              <w:fldChar w:fldCharType="end"/>
            </w:r>
          </w:hyperlink>
        </w:p>
        <w:p w14:paraId="461EC66A" w14:textId="4B57C532"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7" w:history="1">
            <w:r w:rsidR="00511FC7" w:rsidRPr="00D0577B">
              <w:rPr>
                <w:rStyle w:val="-"/>
                <w:noProof/>
                <w:lang w:val="el-GR"/>
              </w:rPr>
              <w:t>2.2.3</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Λόγοι αποκλεισμού</w:t>
            </w:r>
            <w:r w:rsidR="00511FC7">
              <w:rPr>
                <w:noProof/>
                <w:webHidden/>
              </w:rPr>
              <w:tab/>
            </w:r>
            <w:r w:rsidR="00EA772A">
              <w:rPr>
                <w:noProof/>
                <w:webHidden/>
              </w:rPr>
              <w:fldChar w:fldCharType="begin"/>
            </w:r>
            <w:r w:rsidR="00511FC7">
              <w:rPr>
                <w:noProof/>
                <w:webHidden/>
              </w:rPr>
              <w:instrText xml:space="preserve"> PAGEREF _Toc144898807 \h </w:instrText>
            </w:r>
            <w:r w:rsidR="00EA772A">
              <w:rPr>
                <w:noProof/>
                <w:webHidden/>
              </w:rPr>
            </w:r>
            <w:r w:rsidR="00EA772A">
              <w:rPr>
                <w:noProof/>
                <w:webHidden/>
              </w:rPr>
              <w:fldChar w:fldCharType="separate"/>
            </w:r>
            <w:r>
              <w:rPr>
                <w:noProof/>
                <w:webHidden/>
              </w:rPr>
              <w:t>19</w:t>
            </w:r>
            <w:r w:rsidR="00EA772A">
              <w:rPr>
                <w:noProof/>
                <w:webHidden/>
              </w:rPr>
              <w:fldChar w:fldCharType="end"/>
            </w:r>
          </w:hyperlink>
        </w:p>
        <w:p w14:paraId="25AE9FA2" w14:textId="67BE874E" w:rsidR="00511FC7" w:rsidRDefault="00D64694">
          <w:pPr>
            <w:pStyle w:val="31"/>
            <w:tabs>
              <w:tab w:val="right" w:leader="dot" w:pos="9628"/>
            </w:tabs>
            <w:rPr>
              <w:rFonts w:asciiTheme="minorHAnsi" w:eastAsiaTheme="minorEastAsia" w:hAnsiTheme="minorHAnsi" w:cstheme="minorBidi"/>
              <w:i w:val="0"/>
              <w:iCs w:val="0"/>
              <w:noProof/>
              <w:kern w:val="2"/>
              <w:sz w:val="22"/>
              <w:szCs w:val="22"/>
              <w:lang w:val="en-US" w:eastAsia="en-US"/>
            </w:rPr>
          </w:pPr>
          <w:hyperlink w:anchor="_Toc144898808" w:history="1">
            <w:r w:rsidR="00511FC7" w:rsidRPr="00D0577B">
              <w:rPr>
                <w:rStyle w:val="-"/>
                <w:noProof/>
                <w:lang w:val="el-GR"/>
              </w:rPr>
              <w:t>Κριτήρια Ποιοτικής Επιλογής &amp; αποδεικτά στοιχεία</w:t>
            </w:r>
            <w:r w:rsidR="00511FC7">
              <w:rPr>
                <w:noProof/>
                <w:webHidden/>
              </w:rPr>
              <w:tab/>
            </w:r>
            <w:r w:rsidR="00EA772A">
              <w:rPr>
                <w:noProof/>
                <w:webHidden/>
              </w:rPr>
              <w:fldChar w:fldCharType="begin"/>
            </w:r>
            <w:r w:rsidR="00511FC7">
              <w:rPr>
                <w:noProof/>
                <w:webHidden/>
              </w:rPr>
              <w:instrText xml:space="preserve"> PAGEREF _Toc144898808 \h </w:instrText>
            </w:r>
            <w:r w:rsidR="00EA772A">
              <w:rPr>
                <w:noProof/>
                <w:webHidden/>
              </w:rPr>
            </w:r>
            <w:r w:rsidR="00EA772A">
              <w:rPr>
                <w:noProof/>
                <w:webHidden/>
              </w:rPr>
              <w:fldChar w:fldCharType="separate"/>
            </w:r>
            <w:r>
              <w:rPr>
                <w:noProof/>
                <w:webHidden/>
              </w:rPr>
              <w:t>22</w:t>
            </w:r>
            <w:r w:rsidR="00EA772A">
              <w:rPr>
                <w:noProof/>
                <w:webHidden/>
              </w:rPr>
              <w:fldChar w:fldCharType="end"/>
            </w:r>
          </w:hyperlink>
        </w:p>
        <w:p w14:paraId="372EDC80" w14:textId="74263E25"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09" w:history="1">
            <w:r w:rsidR="00511FC7" w:rsidRPr="00D0577B">
              <w:rPr>
                <w:rStyle w:val="-"/>
                <w:noProof/>
                <w:lang w:val="el-GR"/>
              </w:rPr>
              <w:t>2.2.4</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Καταλληλόλητα άσκησης επαγγελματικής δραστηριότητας</w:t>
            </w:r>
            <w:r w:rsidR="00511FC7">
              <w:rPr>
                <w:noProof/>
                <w:webHidden/>
              </w:rPr>
              <w:tab/>
            </w:r>
            <w:r w:rsidR="00EA772A">
              <w:rPr>
                <w:noProof/>
                <w:webHidden/>
              </w:rPr>
              <w:fldChar w:fldCharType="begin"/>
            </w:r>
            <w:r w:rsidR="00511FC7">
              <w:rPr>
                <w:noProof/>
                <w:webHidden/>
              </w:rPr>
              <w:instrText xml:space="preserve"> PAGEREF _Toc144898809 \h </w:instrText>
            </w:r>
            <w:r w:rsidR="00EA772A">
              <w:rPr>
                <w:noProof/>
                <w:webHidden/>
              </w:rPr>
            </w:r>
            <w:r w:rsidR="00EA772A">
              <w:rPr>
                <w:noProof/>
                <w:webHidden/>
              </w:rPr>
              <w:fldChar w:fldCharType="separate"/>
            </w:r>
            <w:r>
              <w:rPr>
                <w:noProof/>
                <w:webHidden/>
              </w:rPr>
              <w:t>23</w:t>
            </w:r>
            <w:r w:rsidR="00EA772A">
              <w:rPr>
                <w:noProof/>
                <w:webHidden/>
              </w:rPr>
              <w:fldChar w:fldCharType="end"/>
            </w:r>
          </w:hyperlink>
        </w:p>
        <w:p w14:paraId="1BCDDB64" w14:textId="6153987B"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10" w:history="1">
            <w:r w:rsidR="00511FC7" w:rsidRPr="00D0577B">
              <w:rPr>
                <w:rStyle w:val="-"/>
                <w:noProof/>
                <w:lang w:val="el-GR"/>
              </w:rPr>
              <w:t>2.2.5</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Οικονομική και χρηματοοικονομική επάρκεια</w:t>
            </w:r>
            <w:r w:rsidR="00511FC7">
              <w:rPr>
                <w:noProof/>
                <w:webHidden/>
              </w:rPr>
              <w:tab/>
            </w:r>
            <w:r w:rsidR="00EA772A">
              <w:rPr>
                <w:noProof/>
                <w:webHidden/>
              </w:rPr>
              <w:fldChar w:fldCharType="begin"/>
            </w:r>
            <w:r w:rsidR="00511FC7">
              <w:rPr>
                <w:noProof/>
                <w:webHidden/>
              </w:rPr>
              <w:instrText xml:space="preserve"> PAGEREF _Toc144898810 \h </w:instrText>
            </w:r>
            <w:r w:rsidR="00EA772A">
              <w:rPr>
                <w:noProof/>
                <w:webHidden/>
              </w:rPr>
            </w:r>
            <w:r w:rsidR="00EA772A">
              <w:rPr>
                <w:noProof/>
                <w:webHidden/>
              </w:rPr>
              <w:fldChar w:fldCharType="separate"/>
            </w:r>
            <w:r>
              <w:rPr>
                <w:noProof/>
                <w:webHidden/>
              </w:rPr>
              <w:t>23</w:t>
            </w:r>
            <w:r w:rsidR="00EA772A">
              <w:rPr>
                <w:noProof/>
                <w:webHidden/>
              </w:rPr>
              <w:fldChar w:fldCharType="end"/>
            </w:r>
          </w:hyperlink>
        </w:p>
        <w:p w14:paraId="43664A58" w14:textId="291BABE6"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11" w:history="1">
            <w:r w:rsidR="00511FC7" w:rsidRPr="00D0577B">
              <w:rPr>
                <w:rStyle w:val="-"/>
                <w:noProof/>
                <w:lang w:val="el-GR"/>
              </w:rPr>
              <w:t>2.2.6</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Τεχνική και επαγγελματική ικανότητα</w:t>
            </w:r>
            <w:r w:rsidR="00511FC7">
              <w:rPr>
                <w:noProof/>
                <w:webHidden/>
              </w:rPr>
              <w:tab/>
            </w:r>
            <w:r w:rsidR="00EA772A">
              <w:rPr>
                <w:noProof/>
                <w:webHidden/>
              </w:rPr>
              <w:fldChar w:fldCharType="begin"/>
            </w:r>
            <w:r w:rsidR="00511FC7">
              <w:rPr>
                <w:noProof/>
                <w:webHidden/>
              </w:rPr>
              <w:instrText xml:space="preserve"> PAGEREF _Toc144898811 \h </w:instrText>
            </w:r>
            <w:r w:rsidR="00EA772A">
              <w:rPr>
                <w:noProof/>
                <w:webHidden/>
              </w:rPr>
            </w:r>
            <w:r w:rsidR="00EA772A">
              <w:rPr>
                <w:noProof/>
                <w:webHidden/>
              </w:rPr>
              <w:fldChar w:fldCharType="separate"/>
            </w:r>
            <w:r>
              <w:rPr>
                <w:noProof/>
                <w:webHidden/>
              </w:rPr>
              <w:t>23</w:t>
            </w:r>
            <w:r w:rsidR="00EA772A">
              <w:rPr>
                <w:noProof/>
                <w:webHidden/>
              </w:rPr>
              <w:fldChar w:fldCharType="end"/>
            </w:r>
          </w:hyperlink>
        </w:p>
        <w:p w14:paraId="463EE297" w14:textId="470909DE"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12" w:history="1">
            <w:r w:rsidR="00511FC7" w:rsidRPr="00D0577B">
              <w:rPr>
                <w:rStyle w:val="-"/>
                <w:noProof/>
                <w:lang w:val="el-GR" w:eastAsia="en-US"/>
              </w:rPr>
              <w:t>2.2.6.1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eastAsia="en-US"/>
              </w:rPr>
              <w:t>Τεχνική Ικανότητα</w:t>
            </w:r>
            <w:r w:rsidR="00511FC7">
              <w:rPr>
                <w:noProof/>
                <w:webHidden/>
              </w:rPr>
              <w:tab/>
            </w:r>
            <w:r w:rsidR="00EA772A">
              <w:rPr>
                <w:noProof/>
                <w:webHidden/>
              </w:rPr>
              <w:fldChar w:fldCharType="begin"/>
            </w:r>
            <w:r w:rsidR="00511FC7">
              <w:rPr>
                <w:noProof/>
                <w:webHidden/>
              </w:rPr>
              <w:instrText xml:space="preserve"> PAGEREF _Toc144898812 \h </w:instrText>
            </w:r>
            <w:r w:rsidR="00EA772A">
              <w:rPr>
                <w:noProof/>
                <w:webHidden/>
              </w:rPr>
            </w:r>
            <w:r w:rsidR="00EA772A">
              <w:rPr>
                <w:noProof/>
                <w:webHidden/>
              </w:rPr>
              <w:fldChar w:fldCharType="separate"/>
            </w:r>
            <w:r>
              <w:rPr>
                <w:noProof/>
                <w:webHidden/>
              </w:rPr>
              <w:t>23</w:t>
            </w:r>
            <w:r w:rsidR="00EA772A">
              <w:rPr>
                <w:noProof/>
                <w:webHidden/>
              </w:rPr>
              <w:fldChar w:fldCharType="end"/>
            </w:r>
          </w:hyperlink>
        </w:p>
        <w:p w14:paraId="7587A5C6" w14:textId="7CE07AC4"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13" w:history="1">
            <w:r w:rsidR="00511FC7" w:rsidRPr="00D0577B">
              <w:rPr>
                <w:rStyle w:val="-"/>
                <w:noProof/>
                <w:lang w:val="el-GR" w:eastAsia="en-US"/>
              </w:rPr>
              <w:t>2.2.6.2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eastAsia="en-US"/>
              </w:rPr>
              <w:t>Επαγγελματική Ικανότητα – Ομάδα Έργου</w:t>
            </w:r>
            <w:r w:rsidR="00511FC7">
              <w:rPr>
                <w:noProof/>
                <w:webHidden/>
              </w:rPr>
              <w:tab/>
            </w:r>
            <w:r w:rsidR="00EA772A">
              <w:rPr>
                <w:noProof/>
                <w:webHidden/>
              </w:rPr>
              <w:fldChar w:fldCharType="begin"/>
            </w:r>
            <w:r w:rsidR="00511FC7">
              <w:rPr>
                <w:noProof/>
                <w:webHidden/>
              </w:rPr>
              <w:instrText xml:space="preserve"> PAGEREF _Toc144898813 \h </w:instrText>
            </w:r>
            <w:r w:rsidR="00EA772A">
              <w:rPr>
                <w:noProof/>
                <w:webHidden/>
              </w:rPr>
            </w:r>
            <w:r w:rsidR="00EA772A">
              <w:rPr>
                <w:noProof/>
                <w:webHidden/>
              </w:rPr>
              <w:fldChar w:fldCharType="separate"/>
            </w:r>
            <w:r>
              <w:rPr>
                <w:noProof/>
                <w:webHidden/>
              </w:rPr>
              <w:t>24</w:t>
            </w:r>
            <w:r w:rsidR="00EA772A">
              <w:rPr>
                <w:noProof/>
                <w:webHidden/>
              </w:rPr>
              <w:fldChar w:fldCharType="end"/>
            </w:r>
          </w:hyperlink>
        </w:p>
        <w:p w14:paraId="6FEFA4D9" w14:textId="116263B8"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14" w:history="1">
            <w:r w:rsidR="00511FC7" w:rsidRPr="00D0577B">
              <w:rPr>
                <w:rStyle w:val="-"/>
                <w:noProof/>
                <w:lang w:val="el-GR"/>
              </w:rPr>
              <w:t>2.2.7</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Πρότυπα διασφάλισης ποιότητας και πρότυπα περιβαλλοντικής διαχείρισης</w:t>
            </w:r>
            <w:r w:rsidR="00511FC7">
              <w:rPr>
                <w:noProof/>
                <w:webHidden/>
              </w:rPr>
              <w:tab/>
            </w:r>
            <w:r w:rsidR="00EA772A">
              <w:rPr>
                <w:noProof/>
                <w:webHidden/>
              </w:rPr>
              <w:fldChar w:fldCharType="begin"/>
            </w:r>
            <w:r w:rsidR="00511FC7">
              <w:rPr>
                <w:noProof/>
                <w:webHidden/>
              </w:rPr>
              <w:instrText xml:space="preserve"> PAGEREF _Toc144898814 \h </w:instrText>
            </w:r>
            <w:r w:rsidR="00EA772A">
              <w:rPr>
                <w:noProof/>
                <w:webHidden/>
              </w:rPr>
            </w:r>
            <w:r w:rsidR="00EA772A">
              <w:rPr>
                <w:noProof/>
                <w:webHidden/>
              </w:rPr>
              <w:fldChar w:fldCharType="separate"/>
            </w:r>
            <w:r>
              <w:rPr>
                <w:noProof/>
                <w:webHidden/>
              </w:rPr>
              <w:t>25</w:t>
            </w:r>
            <w:r w:rsidR="00EA772A">
              <w:rPr>
                <w:noProof/>
                <w:webHidden/>
              </w:rPr>
              <w:fldChar w:fldCharType="end"/>
            </w:r>
          </w:hyperlink>
        </w:p>
        <w:p w14:paraId="579405DA" w14:textId="1AA316E2"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15" w:history="1">
            <w:r w:rsidR="00511FC7" w:rsidRPr="00D0577B">
              <w:rPr>
                <w:rStyle w:val="-"/>
                <w:noProof/>
                <w:lang w:val="el-GR"/>
              </w:rPr>
              <w:t>2.2.8</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Στήριξη στην ικανότητα τρίτων – Υπεργολαβία</w:t>
            </w:r>
            <w:r w:rsidR="00511FC7">
              <w:rPr>
                <w:noProof/>
                <w:webHidden/>
              </w:rPr>
              <w:tab/>
            </w:r>
            <w:r w:rsidR="00EA772A">
              <w:rPr>
                <w:noProof/>
                <w:webHidden/>
              </w:rPr>
              <w:fldChar w:fldCharType="begin"/>
            </w:r>
            <w:r w:rsidR="00511FC7">
              <w:rPr>
                <w:noProof/>
                <w:webHidden/>
              </w:rPr>
              <w:instrText xml:space="preserve"> PAGEREF _Toc144898815 \h </w:instrText>
            </w:r>
            <w:r w:rsidR="00EA772A">
              <w:rPr>
                <w:noProof/>
                <w:webHidden/>
              </w:rPr>
            </w:r>
            <w:r w:rsidR="00EA772A">
              <w:rPr>
                <w:noProof/>
                <w:webHidden/>
              </w:rPr>
              <w:fldChar w:fldCharType="separate"/>
            </w:r>
            <w:r>
              <w:rPr>
                <w:noProof/>
                <w:webHidden/>
              </w:rPr>
              <w:t>25</w:t>
            </w:r>
            <w:r w:rsidR="00EA772A">
              <w:rPr>
                <w:noProof/>
                <w:webHidden/>
              </w:rPr>
              <w:fldChar w:fldCharType="end"/>
            </w:r>
          </w:hyperlink>
        </w:p>
        <w:p w14:paraId="64B1611F" w14:textId="23F1637F"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16" w:history="1">
            <w:r w:rsidR="00511FC7" w:rsidRPr="00D0577B">
              <w:rPr>
                <w:rStyle w:val="-"/>
                <w:noProof/>
                <w:lang w:val="el-GR"/>
              </w:rPr>
              <w:t>2.2.8.1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Στήριξη στην ικανότητα τρίτων</w:t>
            </w:r>
            <w:r w:rsidR="00511FC7">
              <w:rPr>
                <w:noProof/>
                <w:webHidden/>
              </w:rPr>
              <w:tab/>
            </w:r>
            <w:r w:rsidR="00EA772A">
              <w:rPr>
                <w:noProof/>
                <w:webHidden/>
              </w:rPr>
              <w:fldChar w:fldCharType="begin"/>
            </w:r>
            <w:r w:rsidR="00511FC7">
              <w:rPr>
                <w:noProof/>
                <w:webHidden/>
              </w:rPr>
              <w:instrText xml:space="preserve"> PAGEREF _Toc144898816 \h </w:instrText>
            </w:r>
            <w:r w:rsidR="00EA772A">
              <w:rPr>
                <w:noProof/>
                <w:webHidden/>
              </w:rPr>
            </w:r>
            <w:r w:rsidR="00EA772A">
              <w:rPr>
                <w:noProof/>
                <w:webHidden/>
              </w:rPr>
              <w:fldChar w:fldCharType="separate"/>
            </w:r>
            <w:r>
              <w:rPr>
                <w:noProof/>
                <w:webHidden/>
              </w:rPr>
              <w:t>25</w:t>
            </w:r>
            <w:r w:rsidR="00EA772A">
              <w:rPr>
                <w:noProof/>
                <w:webHidden/>
              </w:rPr>
              <w:fldChar w:fldCharType="end"/>
            </w:r>
          </w:hyperlink>
        </w:p>
        <w:p w14:paraId="03E7D5CE" w14:textId="770542F6"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17" w:history="1">
            <w:r w:rsidR="00511FC7" w:rsidRPr="00D0577B">
              <w:rPr>
                <w:rStyle w:val="-"/>
                <w:noProof/>
                <w:lang w:val="el-GR"/>
              </w:rPr>
              <w:t>2.2.8.2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Υπεργολαβία</w:t>
            </w:r>
            <w:r w:rsidR="00511FC7">
              <w:rPr>
                <w:noProof/>
                <w:webHidden/>
              </w:rPr>
              <w:tab/>
            </w:r>
            <w:r w:rsidR="00EA772A">
              <w:rPr>
                <w:noProof/>
                <w:webHidden/>
              </w:rPr>
              <w:fldChar w:fldCharType="begin"/>
            </w:r>
            <w:r w:rsidR="00511FC7">
              <w:rPr>
                <w:noProof/>
                <w:webHidden/>
              </w:rPr>
              <w:instrText xml:space="preserve"> PAGEREF _Toc144898817 \h </w:instrText>
            </w:r>
            <w:r w:rsidR="00EA772A">
              <w:rPr>
                <w:noProof/>
                <w:webHidden/>
              </w:rPr>
            </w:r>
            <w:r w:rsidR="00EA772A">
              <w:rPr>
                <w:noProof/>
                <w:webHidden/>
              </w:rPr>
              <w:fldChar w:fldCharType="separate"/>
            </w:r>
            <w:r>
              <w:rPr>
                <w:noProof/>
                <w:webHidden/>
              </w:rPr>
              <w:t>26</w:t>
            </w:r>
            <w:r w:rsidR="00EA772A">
              <w:rPr>
                <w:noProof/>
                <w:webHidden/>
              </w:rPr>
              <w:fldChar w:fldCharType="end"/>
            </w:r>
          </w:hyperlink>
        </w:p>
        <w:p w14:paraId="7001F6C1" w14:textId="7713C055"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18" w:history="1">
            <w:r w:rsidR="00511FC7" w:rsidRPr="00D0577B">
              <w:rPr>
                <w:rStyle w:val="-"/>
                <w:noProof/>
                <w:lang w:val="el-GR"/>
              </w:rPr>
              <w:t>2.2.9</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Κανόνες απόδειξης ποιοτικής επιλογής</w:t>
            </w:r>
            <w:r w:rsidR="00511FC7">
              <w:rPr>
                <w:noProof/>
                <w:webHidden/>
              </w:rPr>
              <w:tab/>
            </w:r>
            <w:r w:rsidR="00EA772A">
              <w:rPr>
                <w:noProof/>
                <w:webHidden/>
              </w:rPr>
              <w:fldChar w:fldCharType="begin"/>
            </w:r>
            <w:r w:rsidR="00511FC7">
              <w:rPr>
                <w:noProof/>
                <w:webHidden/>
              </w:rPr>
              <w:instrText xml:space="preserve"> PAGEREF _Toc144898818 \h </w:instrText>
            </w:r>
            <w:r w:rsidR="00EA772A">
              <w:rPr>
                <w:noProof/>
                <w:webHidden/>
              </w:rPr>
            </w:r>
            <w:r w:rsidR="00EA772A">
              <w:rPr>
                <w:noProof/>
                <w:webHidden/>
              </w:rPr>
              <w:fldChar w:fldCharType="separate"/>
            </w:r>
            <w:r>
              <w:rPr>
                <w:noProof/>
                <w:webHidden/>
              </w:rPr>
              <w:t>26</w:t>
            </w:r>
            <w:r w:rsidR="00EA772A">
              <w:rPr>
                <w:noProof/>
                <w:webHidden/>
              </w:rPr>
              <w:fldChar w:fldCharType="end"/>
            </w:r>
          </w:hyperlink>
        </w:p>
        <w:p w14:paraId="16644FCA" w14:textId="18B68095"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19" w:history="1">
            <w:r w:rsidR="00511FC7" w:rsidRPr="00D0577B">
              <w:rPr>
                <w:rStyle w:val="-"/>
                <w:i/>
                <w:noProof/>
                <w:lang w:val="el-GR"/>
              </w:rPr>
              <w:t>2.2.9.1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Προκαταρκτική απόδειξη κατά την υποβολή προσφορών</w:t>
            </w:r>
            <w:r w:rsidR="00511FC7">
              <w:rPr>
                <w:noProof/>
                <w:webHidden/>
              </w:rPr>
              <w:tab/>
            </w:r>
            <w:r w:rsidR="00EA772A">
              <w:rPr>
                <w:noProof/>
                <w:webHidden/>
              </w:rPr>
              <w:fldChar w:fldCharType="begin"/>
            </w:r>
            <w:r w:rsidR="00511FC7">
              <w:rPr>
                <w:noProof/>
                <w:webHidden/>
              </w:rPr>
              <w:instrText xml:space="preserve"> PAGEREF _Toc144898819 \h </w:instrText>
            </w:r>
            <w:r w:rsidR="00EA772A">
              <w:rPr>
                <w:noProof/>
                <w:webHidden/>
              </w:rPr>
            </w:r>
            <w:r w:rsidR="00EA772A">
              <w:rPr>
                <w:noProof/>
                <w:webHidden/>
              </w:rPr>
              <w:fldChar w:fldCharType="separate"/>
            </w:r>
            <w:r>
              <w:rPr>
                <w:noProof/>
                <w:webHidden/>
              </w:rPr>
              <w:t>26</w:t>
            </w:r>
            <w:r w:rsidR="00EA772A">
              <w:rPr>
                <w:noProof/>
                <w:webHidden/>
              </w:rPr>
              <w:fldChar w:fldCharType="end"/>
            </w:r>
          </w:hyperlink>
        </w:p>
        <w:p w14:paraId="2155ADA9" w14:textId="50559897"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20" w:history="1">
            <w:r w:rsidR="00511FC7" w:rsidRPr="00D0577B">
              <w:rPr>
                <w:rStyle w:val="-"/>
                <w:rFonts w:ascii="Calibri" w:hAnsi="Calibri" w:cs="Calibri"/>
                <w:noProof/>
                <w:lang w:val="el-GR"/>
              </w:rPr>
              <w:t>2.2.9.2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Αποδεικτικά μέσα</w:t>
            </w:r>
            <w:r w:rsidR="00511FC7" w:rsidRPr="00D0577B">
              <w:rPr>
                <w:rStyle w:val="-"/>
                <w:rFonts w:ascii="Calibri" w:hAnsi="Calibri"/>
                <w:noProof/>
                <w:lang w:val="el-GR"/>
              </w:rPr>
              <w:t xml:space="preserve"> - </w:t>
            </w:r>
            <w:r w:rsidR="00511FC7" w:rsidRPr="00D0577B">
              <w:rPr>
                <w:rStyle w:val="-"/>
                <w:noProof/>
                <w:lang w:val="el-GR"/>
              </w:rPr>
              <w:t>Δικαιολογητικά προσωρινού αναδόχου</w:t>
            </w:r>
            <w:r w:rsidR="00511FC7">
              <w:rPr>
                <w:noProof/>
                <w:webHidden/>
              </w:rPr>
              <w:tab/>
            </w:r>
            <w:r w:rsidR="00EA772A">
              <w:rPr>
                <w:noProof/>
                <w:webHidden/>
              </w:rPr>
              <w:fldChar w:fldCharType="begin"/>
            </w:r>
            <w:r w:rsidR="00511FC7">
              <w:rPr>
                <w:noProof/>
                <w:webHidden/>
              </w:rPr>
              <w:instrText xml:space="preserve"> PAGEREF _Toc144898820 \h </w:instrText>
            </w:r>
            <w:r w:rsidR="00EA772A">
              <w:rPr>
                <w:noProof/>
                <w:webHidden/>
              </w:rPr>
            </w:r>
            <w:r w:rsidR="00EA772A">
              <w:rPr>
                <w:noProof/>
                <w:webHidden/>
              </w:rPr>
              <w:fldChar w:fldCharType="separate"/>
            </w:r>
            <w:r>
              <w:rPr>
                <w:noProof/>
                <w:webHidden/>
              </w:rPr>
              <w:t>28</w:t>
            </w:r>
            <w:r w:rsidR="00EA772A">
              <w:rPr>
                <w:noProof/>
                <w:webHidden/>
              </w:rPr>
              <w:fldChar w:fldCharType="end"/>
            </w:r>
          </w:hyperlink>
        </w:p>
        <w:p w14:paraId="6EF3E57D" w14:textId="661A9947"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21" w:history="1">
            <w:r w:rsidR="00511FC7" w:rsidRPr="00D0577B">
              <w:rPr>
                <w:rStyle w:val="-"/>
                <w:noProof/>
                <w:lang w:val="el-GR"/>
              </w:rPr>
              <w:t>2.3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Κριτήρια Ανάθεσης</w:t>
            </w:r>
            <w:r w:rsidR="00511FC7">
              <w:rPr>
                <w:noProof/>
                <w:webHidden/>
              </w:rPr>
              <w:tab/>
            </w:r>
            <w:r w:rsidR="00EA772A">
              <w:rPr>
                <w:noProof/>
                <w:webHidden/>
              </w:rPr>
              <w:fldChar w:fldCharType="begin"/>
            </w:r>
            <w:r w:rsidR="00511FC7">
              <w:rPr>
                <w:noProof/>
                <w:webHidden/>
              </w:rPr>
              <w:instrText xml:space="preserve"> PAGEREF _Toc144898821 \h </w:instrText>
            </w:r>
            <w:r w:rsidR="00EA772A">
              <w:rPr>
                <w:noProof/>
                <w:webHidden/>
              </w:rPr>
            </w:r>
            <w:r w:rsidR="00EA772A">
              <w:rPr>
                <w:noProof/>
                <w:webHidden/>
              </w:rPr>
              <w:fldChar w:fldCharType="separate"/>
            </w:r>
            <w:r>
              <w:rPr>
                <w:noProof/>
                <w:webHidden/>
              </w:rPr>
              <w:t>36</w:t>
            </w:r>
            <w:r w:rsidR="00EA772A">
              <w:rPr>
                <w:noProof/>
                <w:webHidden/>
              </w:rPr>
              <w:fldChar w:fldCharType="end"/>
            </w:r>
          </w:hyperlink>
        </w:p>
        <w:p w14:paraId="1DB7D5FD" w14:textId="646E9E62"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22" w:history="1">
            <w:r w:rsidR="00511FC7" w:rsidRPr="00D0577B">
              <w:rPr>
                <w:rStyle w:val="-"/>
                <w:noProof/>
                <w:lang w:val="el-GR"/>
              </w:rPr>
              <w:t>2.3.1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Κριτήριο ανάθεσης</w:t>
            </w:r>
            <w:r w:rsidR="00511FC7">
              <w:rPr>
                <w:noProof/>
                <w:webHidden/>
              </w:rPr>
              <w:tab/>
            </w:r>
            <w:r w:rsidR="00EA772A">
              <w:rPr>
                <w:noProof/>
                <w:webHidden/>
              </w:rPr>
              <w:fldChar w:fldCharType="begin"/>
            </w:r>
            <w:r w:rsidR="00511FC7">
              <w:rPr>
                <w:noProof/>
                <w:webHidden/>
              </w:rPr>
              <w:instrText xml:space="preserve"> PAGEREF _Toc144898822 \h </w:instrText>
            </w:r>
            <w:r w:rsidR="00EA772A">
              <w:rPr>
                <w:noProof/>
                <w:webHidden/>
              </w:rPr>
            </w:r>
            <w:r w:rsidR="00EA772A">
              <w:rPr>
                <w:noProof/>
                <w:webHidden/>
              </w:rPr>
              <w:fldChar w:fldCharType="separate"/>
            </w:r>
            <w:r>
              <w:rPr>
                <w:noProof/>
                <w:webHidden/>
              </w:rPr>
              <w:t>36</w:t>
            </w:r>
            <w:r w:rsidR="00EA772A">
              <w:rPr>
                <w:noProof/>
                <w:webHidden/>
              </w:rPr>
              <w:fldChar w:fldCharType="end"/>
            </w:r>
          </w:hyperlink>
        </w:p>
        <w:p w14:paraId="3098FBD7" w14:textId="751F2F40"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23" w:history="1">
            <w:r w:rsidR="00511FC7" w:rsidRPr="00D0577B">
              <w:rPr>
                <w:rStyle w:val="-"/>
                <w:noProof/>
                <w:lang w:val="el-GR"/>
              </w:rPr>
              <w:t>2.3.1.1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Διαμόρφωση συγκριτικού κόστους Προσφοράς</w:t>
            </w:r>
            <w:r w:rsidR="00511FC7">
              <w:rPr>
                <w:noProof/>
                <w:webHidden/>
              </w:rPr>
              <w:tab/>
            </w:r>
            <w:r w:rsidR="00EA772A">
              <w:rPr>
                <w:noProof/>
                <w:webHidden/>
              </w:rPr>
              <w:fldChar w:fldCharType="begin"/>
            </w:r>
            <w:r w:rsidR="00511FC7">
              <w:rPr>
                <w:noProof/>
                <w:webHidden/>
              </w:rPr>
              <w:instrText xml:space="preserve"> PAGEREF _Toc144898823 \h </w:instrText>
            </w:r>
            <w:r w:rsidR="00EA772A">
              <w:rPr>
                <w:noProof/>
                <w:webHidden/>
              </w:rPr>
            </w:r>
            <w:r w:rsidR="00EA772A">
              <w:rPr>
                <w:noProof/>
                <w:webHidden/>
              </w:rPr>
              <w:fldChar w:fldCharType="separate"/>
            </w:r>
            <w:r>
              <w:rPr>
                <w:noProof/>
                <w:webHidden/>
              </w:rPr>
              <w:t>36</w:t>
            </w:r>
            <w:r w:rsidR="00EA772A">
              <w:rPr>
                <w:noProof/>
                <w:webHidden/>
              </w:rPr>
              <w:fldChar w:fldCharType="end"/>
            </w:r>
          </w:hyperlink>
        </w:p>
        <w:p w14:paraId="78023208" w14:textId="572BA0F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24" w:history="1">
            <w:r w:rsidR="00511FC7" w:rsidRPr="00D0577B">
              <w:rPr>
                <w:rStyle w:val="-"/>
                <w:noProof/>
                <w:lang w:val="el-GR"/>
              </w:rPr>
              <w:t>2.4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Κατάρτιση - Περιεχόμενο Προσφορών</w:t>
            </w:r>
            <w:r w:rsidR="00511FC7">
              <w:rPr>
                <w:noProof/>
                <w:webHidden/>
              </w:rPr>
              <w:tab/>
            </w:r>
            <w:r w:rsidR="00EA772A">
              <w:rPr>
                <w:noProof/>
                <w:webHidden/>
              </w:rPr>
              <w:fldChar w:fldCharType="begin"/>
            </w:r>
            <w:r w:rsidR="00511FC7">
              <w:rPr>
                <w:noProof/>
                <w:webHidden/>
              </w:rPr>
              <w:instrText xml:space="preserve"> PAGEREF _Toc144898824 \h </w:instrText>
            </w:r>
            <w:r w:rsidR="00EA772A">
              <w:rPr>
                <w:noProof/>
                <w:webHidden/>
              </w:rPr>
            </w:r>
            <w:r w:rsidR="00EA772A">
              <w:rPr>
                <w:noProof/>
                <w:webHidden/>
              </w:rPr>
              <w:fldChar w:fldCharType="separate"/>
            </w:r>
            <w:r>
              <w:rPr>
                <w:noProof/>
                <w:webHidden/>
              </w:rPr>
              <w:t>37</w:t>
            </w:r>
            <w:r w:rsidR="00EA772A">
              <w:rPr>
                <w:noProof/>
                <w:webHidden/>
              </w:rPr>
              <w:fldChar w:fldCharType="end"/>
            </w:r>
          </w:hyperlink>
        </w:p>
        <w:p w14:paraId="07464F53" w14:textId="0EDB4CAC"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25" w:history="1">
            <w:r w:rsidR="00511FC7" w:rsidRPr="00D0577B">
              <w:rPr>
                <w:rStyle w:val="-"/>
                <w:noProof/>
                <w:lang w:val="el-GR"/>
              </w:rPr>
              <w:t>2.4.1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Γενικοί όροι υποβολής προσφορών</w:t>
            </w:r>
            <w:r w:rsidR="00511FC7">
              <w:rPr>
                <w:noProof/>
                <w:webHidden/>
              </w:rPr>
              <w:tab/>
            </w:r>
            <w:r w:rsidR="00EA772A">
              <w:rPr>
                <w:noProof/>
                <w:webHidden/>
              </w:rPr>
              <w:fldChar w:fldCharType="begin"/>
            </w:r>
            <w:r w:rsidR="00511FC7">
              <w:rPr>
                <w:noProof/>
                <w:webHidden/>
              </w:rPr>
              <w:instrText xml:space="preserve"> PAGEREF _Toc144898825 \h </w:instrText>
            </w:r>
            <w:r w:rsidR="00EA772A">
              <w:rPr>
                <w:noProof/>
                <w:webHidden/>
              </w:rPr>
            </w:r>
            <w:r w:rsidR="00EA772A">
              <w:rPr>
                <w:noProof/>
                <w:webHidden/>
              </w:rPr>
              <w:fldChar w:fldCharType="separate"/>
            </w:r>
            <w:r>
              <w:rPr>
                <w:noProof/>
                <w:webHidden/>
              </w:rPr>
              <w:t>37</w:t>
            </w:r>
            <w:r w:rsidR="00EA772A">
              <w:rPr>
                <w:noProof/>
                <w:webHidden/>
              </w:rPr>
              <w:fldChar w:fldCharType="end"/>
            </w:r>
          </w:hyperlink>
        </w:p>
        <w:p w14:paraId="2F5DE4B7" w14:textId="73247345"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26" w:history="1">
            <w:r w:rsidR="00511FC7" w:rsidRPr="00D0577B">
              <w:rPr>
                <w:rStyle w:val="-"/>
                <w:noProof/>
                <w:lang w:val="el-GR"/>
              </w:rPr>
              <w:t>2.4.2</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Χρόνος και Τρόπος υποβολής προσφορών</w:t>
            </w:r>
            <w:r w:rsidR="00511FC7">
              <w:rPr>
                <w:noProof/>
                <w:webHidden/>
              </w:rPr>
              <w:tab/>
            </w:r>
            <w:r w:rsidR="00EA772A">
              <w:rPr>
                <w:noProof/>
                <w:webHidden/>
              </w:rPr>
              <w:fldChar w:fldCharType="begin"/>
            </w:r>
            <w:r w:rsidR="00511FC7">
              <w:rPr>
                <w:noProof/>
                <w:webHidden/>
              </w:rPr>
              <w:instrText xml:space="preserve"> PAGEREF _Toc144898826 \h </w:instrText>
            </w:r>
            <w:r w:rsidR="00EA772A">
              <w:rPr>
                <w:noProof/>
                <w:webHidden/>
              </w:rPr>
            </w:r>
            <w:r w:rsidR="00EA772A">
              <w:rPr>
                <w:noProof/>
                <w:webHidden/>
              </w:rPr>
              <w:fldChar w:fldCharType="separate"/>
            </w:r>
            <w:r>
              <w:rPr>
                <w:noProof/>
                <w:webHidden/>
              </w:rPr>
              <w:t>37</w:t>
            </w:r>
            <w:r w:rsidR="00EA772A">
              <w:rPr>
                <w:noProof/>
                <w:webHidden/>
              </w:rPr>
              <w:fldChar w:fldCharType="end"/>
            </w:r>
          </w:hyperlink>
        </w:p>
        <w:p w14:paraId="401C17D9" w14:textId="05210457"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27" w:history="1">
            <w:r w:rsidR="00511FC7" w:rsidRPr="00D0577B">
              <w:rPr>
                <w:rStyle w:val="-"/>
                <w:noProof/>
                <w:lang w:val="el-GR"/>
              </w:rPr>
              <w:t>2.4.3</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Περιεχόμενα Φακέλου «Δικαιολογητικά Συμμετοχής - Τεχνική Προσφορά»</w:t>
            </w:r>
            <w:r w:rsidR="00511FC7">
              <w:rPr>
                <w:noProof/>
                <w:webHidden/>
              </w:rPr>
              <w:tab/>
            </w:r>
            <w:r w:rsidR="00EA772A">
              <w:rPr>
                <w:noProof/>
                <w:webHidden/>
              </w:rPr>
              <w:fldChar w:fldCharType="begin"/>
            </w:r>
            <w:r w:rsidR="00511FC7">
              <w:rPr>
                <w:noProof/>
                <w:webHidden/>
              </w:rPr>
              <w:instrText xml:space="preserve"> PAGEREF _Toc144898827 \h </w:instrText>
            </w:r>
            <w:r w:rsidR="00EA772A">
              <w:rPr>
                <w:noProof/>
                <w:webHidden/>
              </w:rPr>
            </w:r>
            <w:r w:rsidR="00EA772A">
              <w:rPr>
                <w:noProof/>
                <w:webHidden/>
              </w:rPr>
              <w:fldChar w:fldCharType="separate"/>
            </w:r>
            <w:r>
              <w:rPr>
                <w:noProof/>
                <w:webHidden/>
              </w:rPr>
              <w:t>40</w:t>
            </w:r>
            <w:r w:rsidR="00EA772A">
              <w:rPr>
                <w:noProof/>
                <w:webHidden/>
              </w:rPr>
              <w:fldChar w:fldCharType="end"/>
            </w:r>
          </w:hyperlink>
        </w:p>
        <w:p w14:paraId="10CBB1BB" w14:textId="27ED6916"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28" w:history="1">
            <w:r w:rsidR="00511FC7" w:rsidRPr="00D0577B">
              <w:rPr>
                <w:rStyle w:val="-"/>
                <w:noProof/>
              </w:rPr>
              <w:t>2.4.3.1</w:t>
            </w:r>
            <w:r w:rsidR="00511FC7">
              <w:rPr>
                <w:rFonts w:asciiTheme="minorHAnsi" w:eastAsiaTheme="minorEastAsia" w:hAnsiTheme="minorHAnsi" w:cstheme="minorBidi"/>
                <w:noProof/>
                <w:kern w:val="2"/>
                <w:sz w:val="22"/>
                <w:szCs w:val="22"/>
                <w:lang w:val="en-US" w:eastAsia="en-US"/>
              </w:rPr>
              <w:tab/>
            </w:r>
            <w:r w:rsidR="00511FC7" w:rsidRPr="00D0577B">
              <w:rPr>
                <w:rStyle w:val="-"/>
                <w:noProof/>
              </w:rPr>
              <w:t>Δικαιολογητικά Συμμετοχής</w:t>
            </w:r>
            <w:r w:rsidR="00511FC7">
              <w:rPr>
                <w:noProof/>
                <w:webHidden/>
              </w:rPr>
              <w:tab/>
            </w:r>
            <w:r w:rsidR="00EA772A">
              <w:rPr>
                <w:noProof/>
                <w:webHidden/>
              </w:rPr>
              <w:fldChar w:fldCharType="begin"/>
            </w:r>
            <w:r w:rsidR="00511FC7">
              <w:rPr>
                <w:noProof/>
                <w:webHidden/>
              </w:rPr>
              <w:instrText xml:space="preserve"> PAGEREF _Toc144898828 \h </w:instrText>
            </w:r>
            <w:r w:rsidR="00EA772A">
              <w:rPr>
                <w:noProof/>
                <w:webHidden/>
              </w:rPr>
            </w:r>
            <w:r w:rsidR="00EA772A">
              <w:rPr>
                <w:noProof/>
                <w:webHidden/>
              </w:rPr>
              <w:fldChar w:fldCharType="separate"/>
            </w:r>
            <w:r>
              <w:rPr>
                <w:noProof/>
                <w:webHidden/>
              </w:rPr>
              <w:t>40</w:t>
            </w:r>
            <w:r w:rsidR="00EA772A">
              <w:rPr>
                <w:noProof/>
                <w:webHidden/>
              </w:rPr>
              <w:fldChar w:fldCharType="end"/>
            </w:r>
          </w:hyperlink>
        </w:p>
        <w:p w14:paraId="716E1ADD" w14:textId="4C3E0182" w:rsidR="00511FC7" w:rsidRDefault="00D64694">
          <w:pPr>
            <w:pStyle w:val="40"/>
            <w:tabs>
              <w:tab w:val="left" w:pos="1540"/>
              <w:tab w:val="right" w:leader="dot" w:pos="9628"/>
            </w:tabs>
            <w:rPr>
              <w:rFonts w:asciiTheme="minorHAnsi" w:eastAsiaTheme="minorEastAsia" w:hAnsiTheme="minorHAnsi" w:cstheme="minorBidi"/>
              <w:noProof/>
              <w:kern w:val="2"/>
              <w:sz w:val="22"/>
              <w:szCs w:val="22"/>
              <w:lang w:val="en-US" w:eastAsia="en-US"/>
            </w:rPr>
          </w:pPr>
          <w:hyperlink w:anchor="_Toc144898829" w:history="1">
            <w:r w:rsidR="00511FC7" w:rsidRPr="00D0577B">
              <w:rPr>
                <w:rStyle w:val="-"/>
                <w:noProof/>
                <w:lang w:val="el-GR"/>
              </w:rPr>
              <w:t>2.4.3.2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Τεχνική Προσφορά</w:t>
            </w:r>
            <w:r w:rsidR="00511FC7">
              <w:rPr>
                <w:noProof/>
                <w:webHidden/>
              </w:rPr>
              <w:tab/>
            </w:r>
            <w:r w:rsidR="00EA772A">
              <w:rPr>
                <w:noProof/>
                <w:webHidden/>
              </w:rPr>
              <w:fldChar w:fldCharType="begin"/>
            </w:r>
            <w:r w:rsidR="00511FC7">
              <w:rPr>
                <w:noProof/>
                <w:webHidden/>
              </w:rPr>
              <w:instrText xml:space="preserve"> PAGEREF _Toc144898829 \h </w:instrText>
            </w:r>
            <w:r w:rsidR="00EA772A">
              <w:rPr>
                <w:noProof/>
                <w:webHidden/>
              </w:rPr>
            </w:r>
            <w:r w:rsidR="00EA772A">
              <w:rPr>
                <w:noProof/>
                <w:webHidden/>
              </w:rPr>
              <w:fldChar w:fldCharType="separate"/>
            </w:r>
            <w:r>
              <w:rPr>
                <w:noProof/>
                <w:webHidden/>
              </w:rPr>
              <w:t>42</w:t>
            </w:r>
            <w:r w:rsidR="00EA772A">
              <w:rPr>
                <w:noProof/>
                <w:webHidden/>
              </w:rPr>
              <w:fldChar w:fldCharType="end"/>
            </w:r>
          </w:hyperlink>
        </w:p>
        <w:p w14:paraId="28097883" w14:textId="250325E9"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30" w:history="1">
            <w:r w:rsidR="00511FC7" w:rsidRPr="00D0577B">
              <w:rPr>
                <w:rStyle w:val="-"/>
                <w:noProof/>
                <w:lang w:val="el-GR"/>
              </w:rPr>
              <w:t>2.4.4</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Περιεχόμενα Φακέλου «Οικονομική Προσφορά» / Τρόπος σύνταξης και υποβολής οικονομικών προσφορών</w:t>
            </w:r>
            <w:r w:rsidR="00511FC7">
              <w:rPr>
                <w:noProof/>
                <w:webHidden/>
              </w:rPr>
              <w:tab/>
            </w:r>
            <w:r w:rsidR="00EA772A">
              <w:rPr>
                <w:noProof/>
                <w:webHidden/>
              </w:rPr>
              <w:fldChar w:fldCharType="begin"/>
            </w:r>
            <w:r w:rsidR="00511FC7">
              <w:rPr>
                <w:noProof/>
                <w:webHidden/>
              </w:rPr>
              <w:instrText xml:space="preserve"> PAGEREF _Toc144898830 \h </w:instrText>
            </w:r>
            <w:r w:rsidR="00EA772A">
              <w:rPr>
                <w:noProof/>
                <w:webHidden/>
              </w:rPr>
            </w:r>
            <w:r w:rsidR="00EA772A">
              <w:rPr>
                <w:noProof/>
                <w:webHidden/>
              </w:rPr>
              <w:fldChar w:fldCharType="separate"/>
            </w:r>
            <w:r>
              <w:rPr>
                <w:noProof/>
                <w:webHidden/>
              </w:rPr>
              <w:t>42</w:t>
            </w:r>
            <w:r w:rsidR="00EA772A">
              <w:rPr>
                <w:noProof/>
                <w:webHidden/>
              </w:rPr>
              <w:fldChar w:fldCharType="end"/>
            </w:r>
          </w:hyperlink>
        </w:p>
        <w:p w14:paraId="0E61068B" w14:textId="0BC5C7FB"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31" w:history="1">
            <w:r w:rsidR="00511FC7" w:rsidRPr="00D0577B">
              <w:rPr>
                <w:rStyle w:val="-"/>
                <w:noProof/>
                <w:lang w:val="el-GR"/>
              </w:rPr>
              <w:t>2.4.5</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Χρόνος ισχύος των προσφορών</w:t>
            </w:r>
            <w:r w:rsidR="00511FC7">
              <w:rPr>
                <w:noProof/>
                <w:webHidden/>
              </w:rPr>
              <w:tab/>
            </w:r>
            <w:r w:rsidR="00EA772A">
              <w:rPr>
                <w:noProof/>
                <w:webHidden/>
              </w:rPr>
              <w:fldChar w:fldCharType="begin"/>
            </w:r>
            <w:r w:rsidR="00511FC7">
              <w:rPr>
                <w:noProof/>
                <w:webHidden/>
              </w:rPr>
              <w:instrText xml:space="preserve"> PAGEREF _Toc144898831 \h </w:instrText>
            </w:r>
            <w:r w:rsidR="00EA772A">
              <w:rPr>
                <w:noProof/>
                <w:webHidden/>
              </w:rPr>
            </w:r>
            <w:r w:rsidR="00EA772A">
              <w:rPr>
                <w:noProof/>
                <w:webHidden/>
              </w:rPr>
              <w:fldChar w:fldCharType="separate"/>
            </w:r>
            <w:r>
              <w:rPr>
                <w:noProof/>
                <w:webHidden/>
              </w:rPr>
              <w:t>43</w:t>
            </w:r>
            <w:r w:rsidR="00EA772A">
              <w:rPr>
                <w:noProof/>
                <w:webHidden/>
              </w:rPr>
              <w:fldChar w:fldCharType="end"/>
            </w:r>
          </w:hyperlink>
        </w:p>
        <w:p w14:paraId="3B44CAE1" w14:textId="2F9E32C6"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32" w:history="1">
            <w:r w:rsidR="00511FC7" w:rsidRPr="00D0577B">
              <w:rPr>
                <w:rStyle w:val="-"/>
                <w:noProof/>
                <w:lang w:val="el-GR"/>
              </w:rPr>
              <w:t>2.4.6</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Λόγοι απόρριψης προσφορών</w:t>
            </w:r>
            <w:r w:rsidR="00511FC7">
              <w:rPr>
                <w:noProof/>
                <w:webHidden/>
              </w:rPr>
              <w:tab/>
            </w:r>
            <w:r w:rsidR="00EA772A">
              <w:rPr>
                <w:noProof/>
                <w:webHidden/>
              </w:rPr>
              <w:fldChar w:fldCharType="begin"/>
            </w:r>
            <w:r w:rsidR="00511FC7">
              <w:rPr>
                <w:noProof/>
                <w:webHidden/>
              </w:rPr>
              <w:instrText xml:space="preserve"> PAGEREF _Toc144898832 \h </w:instrText>
            </w:r>
            <w:r w:rsidR="00EA772A">
              <w:rPr>
                <w:noProof/>
                <w:webHidden/>
              </w:rPr>
            </w:r>
            <w:r w:rsidR="00EA772A">
              <w:rPr>
                <w:noProof/>
                <w:webHidden/>
              </w:rPr>
              <w:fldChar w:fldCharType="separate"/>
            </w:r>
            <w:r>
              <w:rPr>
                <w:noProof/>
                <w:webHidden/>
              </w:rPr>
              <w:t>43</w:t>
            </w:r>
            <w:r w:rsidR="00EA772A">
              <w:rPr>
                <w:noProof/>
                <w:webHidden/>
              </w:rPr>
              <w:fldChar w:fldCharType="end"/>
            </w:r>
          </w:hyperlink>
        </w:p>
        <w:p w14:paraId="5927DF0C" w14:textId="44FB6FEE" w:rsidR="00511FC7" w:rsidRDefault="00D6469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833" w:history="1">
            <w:r w:rsidR="00511FC7" w:rsidRPr="00D0577B">
              <w:rPr>
                <w:rStyle w:val="-"/>
                <w:noProof/>
              </w:rPr>
              <w:t>3.</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rPr>
              <w:t>ΔΙΕΝΕΡΓΕΙΑ ΔΙΑΔΙΚΑΣΙΑΣ - ΑΞΙΟΛΟΓΗΣΗ ΠΡΟΣΦΟΡΩΝ</w:t>
            </w:r>
            <w:r w:rsidR="00511FC7">
              <w:rPr>
                <w:noProof/>
                <w:webHidden/>
              </w:rPr>
              <w:tab/>
            </w:r>
            <w:r w:rsidR="00EA772A">
              <w:rPr>
                <w:noProof/>
                <w:webHidden/>
              </w:rPr>
              <w:fldChar w:fldCharType="begin"/>
            </w:r>
            <w:r w:rsidR="00511FC7">
              <w:rPr>
                <w:noProof/>
                <w:webHidden/>
              </w:rPr>
              <w:instrText xml:space="preserve"> PAGEREF _Toc144898833 \h </w:instrText>
            </w:r>
            <w:r w:rsidR="00EA772A">
              <w:rPr>
                <w:noProof/>
                <w:webHidden/>
              </w:rPr>
            </w:r>
            <w:r w:rsidR="00EA772A">
              <w:rPr>
                <w:noProof/>
                <w:webHidden/>
              </w:rPr>
              <w:fldChar w:fldCharType="separate"/>
            </w:r>
            <w:r>
              <w:rPr>
                <w:noProof/>
                <w:webHidden/>
              </w:rPr>
              <w:t>45</w:t>
            </w:r>
            <w:r w:rsidR="00EA772A">
              <w:rPr>
                <w:noProof/>
                <w:webHidden/>
              </w:rPr>
              <w:fldChar w:fldCharType="end"/>
            </w:r>
          </w:hyperlink>
        </w:p>
        <w:p w14:paraId="69A4A9DF" w14:textId="4909C987"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34" w:history="1">
            <w:r w:rsidR="00511FC7" w:rsidRPr="00D0577B">
              <w:rPr>
                <w:rStyle w:val="-"/>
                <w:noProof/>
                <w:lang w:val="el-GR"/>
              </w:rPr>
              <w:t>3.1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Αποσφράγιση και αξιολόγηση προσφορών</w:t>
            </w:r>
            <w:r w:rsidR="00511FC7">
              <w:rPr>
                <w:noProof/>
                <w:webHidden/>
              </w:rPr>
              <w:tab/>
            </w:r>
            <w:r w:rsidR="00EA772A">
              <w:rPr>
                <w:noProof/>
                <w:webHidden/>
              </w:rPr>
              <w:fldChar w:fldCharType="begin"/>
            </w:r>
            <w:r w:rsidR="00511FC7">
              <w:rPr>
                <w:noProof/>
                <w:webHidden/>
              </w:rPr>
              <w:instrText xml:space="preserve"> PAGEREF _Toc144898834 \h </w:instrText>
            </w:r>
            <w:r w:rsidR="00EA772A">
              <w:rPr>
                <w:noProof/>
                <w:webHidden/>
              </w:rPr>
            </w:r>
            <w:r w:rsidR="00EA772A">
              <w:rPr>
                <w:noProof/>
                <w:webHidden/>
              </w:rPr>
              <w:fldChar w:fldCharType="separate"/>
            </w:r>
            <w:r>
              <w:rPr>
                <w:noProof/>
                <w:webHidden/>
              </w:rPr>
              <w:t>45</w:t>
            </w:r>
            <w:r w:rsidR="00EA772A">
              <w:rPr>
                <w:noProof/>
                <w:webHidden/>
              </w:rPr>
              <w:fldChar w:fldCharType="end"/>
            </w:r>
          </w:hyperlink>
        </w:p>
        <w:p w14:paraId="6D15BA08" w14:textId="665BDA80"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35" w:history="1">
            <w:r w:rsidR="00511FC7" w:rsidRPr="00D0577B">
              <w:rPr>
                <w:rStyle w:val="-"/>
                <w:noProof/>
                <w:lang w:val="el-GR"/>
              </w:rPr>
              <w:t>3.1.1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Ηλεκτρονική αποσφράγιση προσφορών</w:t>
            </w:r>
            <w:r w:rsidR="00511FC7">
              <w:rPr>
                <w:noProof/>
                <w:webHidden/>
              </w:rPr>
              <w:tab/>
            </w:r>
            <w:r w:rsidR="00EA772A">
              <w:rPr>
                <w:noProof/>
                <w:webHidden/>
              </w:rPr>
              <w:fldChar w:fldCharType="begin"/>
            </w:r>
            <w:r w:rsidR="00511FC7">
              <w:rPr>
                <w:noProof/>
                <w:webHidden/>
              </w:rPr>
              <w:instrText xml:space="preserve"> PAGEREF _Toc144898835 \h </w:instrText>
            </w:r>
            <w:r w:rsidR="00EA772A">
              <w:rPr>
                <w:noProof/>
                <w:webHidden/>
              </w:rPr>
            </w:r>
            <w:r w:rsidR="00EA772A">
              <w:rPr>
                <w:noProof/>
                <w:webHidden/>
              </w:rPr>
              <w:fldChar w:fldCharType="separate"/>
            </w:r>
            <w:r>
              <w:rPr>
                <w:noProof/>
                <w:webHidden/>
              </w:rPr>
              <w:t>45</w:t>
            </w:r>
            <w:r w:rsidR="00EA772A">
              <w:rPr>
                <w:noProof/>
                <w:webHidden/>
              </w:rPr>
              <w:fldChar w:fldCharType="end"/>
            </w:r>
          </w:hyperlink>
        </w:p>
        <w:p w14:paraId="758EC5EE" w14:textId="0B30AAF4" w:rsidR="00511FC7" w:rsidRDefault="00D64694">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rPr>
          </w:pPr>
          <w:hyperlink w:anchor="_Toc144898836" w:history="1">
            <w:r w:rsidR="00511FC7" w:rsidRPr="00D0577B">
              <w:rPr>
                <w:rStyle w:val="-"/>
                <w:noProof/>
                <w:lang w:val="el-GR"/>
              </w:rPr>
              <w:t>3.1.2</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Αξιολόγηση προσφορών</w:t>
            </w:r>
            <w:r w:rsidR="00511FC7">
              <w:rPr>
                <w:noProof/>
                <w:webHidden/>
              </w:rPr>
              <w:tab/>
            </w:r>
            <w:r w:rsidR="00EA772A">
              <w:rPr>
                <w:noProof/>
                <w:webHidden/>
              </w:rPr>
              <w:fldChar w:fldCharType="begin"/>
            </w:r>
            <w:r w:rsidR="00511FC7">
              <w:rPr>
                <w:noProof/>
                <w:webHidden/>
              </w:rPr>
              <w:instrText xml:space="preserve"> PAGEREF _Toc144898836 \h </w:instrText>
            </w:r>
            <w:r w:rsidR="00EA772A">
              <w:rPr>
                <w:noProof/>
                <w:webHidden/>
              </w:rPr>
            </w:r>
            <w:r w:rsidR="00EA772A">
              <w:rPr>
                <w:noProof/>
                <w:webHidden/>
              </w:rPr>
              <w:fldChar w:fldCharType="separate"/>
            </w:r>
            <w:r>
              <w:rPr>
                <w:noProof/>
                <w:webHidden/>
              </w:rPr>
              <w:t>45</w:t>
            </w:r>
            <w:r w:rsidR="00EA772A">
              <w:rPr>
                <w:noProof/>
                <w:webHidden/>
              </w:rPr>
              <w:fldChar w:fldCharType="end"/>
            </w:r>
          </w:hyperlink>
        </w:p>
        <w:p w14:paraId="014C3393" w14:textId="5916FAF3"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37" w:history="1">
            <w:r w:rsidR="00511FC7" w:rsidRPr="00D0577B">
              <w:rPr>
                <w:rStyle w:val="-"/>
                <w:noProof/>
                <w:lang w:val="el-GR"/>
              </w:rPr>
              <w:t>3.2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Πρόσκληση υποβολής δικαιολογητικών προσωρινού αναδόχου - Δικαιολογητικά προσωρινού αναδόχου</w:t>
            </w:r>
            <w:r w:rsidR="00511FC7">
              <w:rPr>
                <w:noProof/>
                <w:webHidden/>
              </w:rPr>
              <w:tab/>
            </w:r>
            <w:r w:rsidR="00EA772A">
              <w:rPr>
                <w:noProof/>
                <w:webHidden/>
              </w:rPr>
              <w:fldChar w:fldCharType="begin"/>
            </w:r>
            <w:r w:rsidR="00511FC7">
              <w:rPr>
                <w:noProof/>
                <w:webHidden/>
              </w:rPr>
              <w:instrText xml:space="preserve"> PAGEREF _Toc144898837 \h </w:instrText>
            </w:r>
            <w:r w:rsidR="00EA772A">
              <w:rPr>
                <w:noProof/>
                <w:webHidden/>
              </w:rPr>
            </w:r>
            <w:r w:rsidR="00EA772A">
              <w:rPr>
                <w:noProof/>
                <w:webHidden/>
              </w:rPr>
              <w:fldChar w:fldCharType="separate"/>
            </w:r>
            <w:r>
              <w:rPr>
                <w:noProof/>
                <w:webHidden/>
              </w:rPr>
              <w:t>46</w:t>
            </w:r>
            <w:r w:rsidR="00EA772A">
              <w:rPr>
                <w:noProof/>
                <w:webHidden/>
              </w:rPr>
              <w:fldChar w:fldCharType="end"/>
            </w:r>
          </w:hyperlink>
        </w:p>
        <w:p w14:paraId="63634878" w14:textId="3B8E8FD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38" w:history="1">
            <w:r w:rsidR="00511FC7" w:rsidRPr="00D0577B">
              <w:rPr>
                <w:rStyle w:val="-"/>
                <w:noProof/>
                <w:lang w:val="el-GR"/>
              </w:rPr>
              <w:t>3.3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Κατακύρωση - σύναψη σύμβασης</w:t>
            </w:r>
            <w:r w:rsidR="00511FC7">
              <w:rPr>
                <w:noProof/>
                <w:webHidden/>
              </w:rPr>
              <w:tab/>
            </w:r>
            <w:r w:rsidR="00EA772A">
              <w:rPr>
                <w:noProof/>
                <w:webHidden/>
              </w:rPr>
              <w:fldChar w:fldCharType="begin"/>
            </w:r>
            <w:r w:rsidR="00511FC7">
              <w:rPr>
                <w:noProof/>
                <w:webHidden/>
              </w:rPr>
              <w:instrText xml:space="preserve"> PAGEREF _Toc144898838 \h </w:instrText>
            </w:r>
            <w:r w:rsidR="00EA772A">
              <w:rPr>
                <w:noProof/>
                <w:webHidden/>
              </w:rPr>
            </w:r>
            <w:r w:rsidR="00EA772A">
              <w:rPr>
                <w:noProof/>
                <w:webHidden/>
              </w:rPr>
              <w:fldChar w:fldCharType="separate"/>
            </w:r>
            <w:r>
              <w:rPr>
                <w:noProof/>
                <w:webHidden/>
              </w:rPr>
              <w:t>48</w:t>
            </w:r>
            <w:r w:rsidR="00EA772A">
              <w:rPr>
                <w:noProof/>
                <w:webHidden/>
              </w:rPr>
              <w:fldChar w:fldCharType="end"/>
            </w:r>
          </w:hyperlink>
        </w:p>
        <w:p w14:paraId="72E01B07" w14:textId="0171F82A"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39" w:history="1">
            <w:r w:rsidR="00511FC7" w:rsidRPr="00D0577B">
              <w:rPr>
                <w:rStyle w:val="-"/>
                <w:noProof/>
                <w:lang w:val="el-GR"/>
              </w:rPr>
              <w:t>3.4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Προδικαστικές Προσφυγές - Προσωρινή και Οριστική Δικαστική Προστασία</w:t>
            </w:r>
            <w:r w:rsidR="00511FC7">
              <w:rPr>
                <w:noProof/>
                <w:webHidden/>
              </w:rPr>
              <w:tab/>
            </w:r>
            <w:r w:rsidR="00EA772A">
              <w:rPr>
                <w:noProof/>
                <w:webHidden/>
              </w:rPr>
              <w:fldChar w:fldCharType="begin"/>
            </w:r>
            <w:r w:rsidR="00511FC7">
              <w:rPr>
                <w:noProof/>
                <w:webHidden/>
              </w:rPr>
              <w:instrText xml:space="preserve"> PAGEREF _Toc144898839 \h </w:instrText>
            </w:r>
            <w:r w:rsidR="00EA772A">
              <w:rPr>
                <w:noProof/>
                <w:webHidden/>
              </w:rPr>
            </w:r>
            <w:r w:rsidR="00EA772A">
              <w:rPr>
                <w:noProof/>
                <w:webHidden/>
              </w:rPr>
              <w:fldChar w:fldCharType="separate"/>
            </w:r>
            <w:r>
              <w:rPr>
                <w:noProof/>
                <w:webHidden/>
              </w:rPr>
              <w:t>49</w:t>
            </w:r>
            <w:r w:rsidR="00EA772A">
              <w:rPr>
                <w:noProof/>
                <w:webHidden/>
              </w:rPr>
              <w:fldChar w:fldCharType="end"/>
            </w:r>
          </w:hyperlink>
        </w:p>
        <w:p w14:paraId="1A79D561" w14:textId="0EC1D9B8"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0" w:history="1">
            <w:r w:rsidR="00511FC7" w:rsidRPr="00D0577B">
              <w:rPr>
                <w:rStyle w:val="-"/>
                <w:noProof/>
                <w:lang w:val="el-GR"/>
              </w:rPr>
              <w:t>3.5</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Ματαίωση Διαδικασίας</w:t>
            </w:r>
            <w:r w:rsidR="00511FC7">
              <w:rPr>
                <w:noProof/>
                <w:webHidden/>
              </w:rPr>
              <w:tab/>
            </w:r>
            <w:r w:rsidR="00EA772A">
              <w:rPr>
                <w:noProof/>
                <w:webHidden/>
              </w:rPr>
              <w:fldChar w:fldCharType="begin"/>
            </w:r>
            <w:r w:rsidR="00511FC7">
              <w:rPr>
                <w:noProof/>
                <w:webHidden/>
              </w:rPr>
              <w:instrText xml:space="preserve"> PAGEREF _Toc144898840 \h </w:instrText>
            </w:r>
            <w:r w:rsidR="00EA772A">
              <w:rPr>
                <w:noProof/>
                <w:webHidden/>
              </w:rPr>
            </w:r>
            <w:r w:rsidR="00EA772A">
              <w:rPr>
                <w:noProof/>
                <w:webHidden/>
              </w:rPr>
              <w:fldChar w:fldCharType="separate"/>
            </w:r>
            <w:r>
              <w:rPr>
                <w:noProof/>
                <w:webHidden/>
              </w:rPr>
              <w:t>53</w:t>
            </w:r>
            <w:r w:rsidR="00EA772A">
              <w:rPr>
                <w:noProof/>
                <w:webHidden/>
              </w:rPr>
              <w:fldChar w:fldCharType="end"/>
            </w:r>
          </w:hyperlink>
        </w:p>
        <w:p w14:paraId="4EFBAB33" w14:textId="0D7FBACA" w:rsidR="00511FC7" w:rsidRDefault="00D6469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841" w:history="1">
            <w:r w:rsidR="00511FC7" w:rsidRPr="00D0577B">
              <w:rPr>
                <w:rStyle w:val="-"/>
                <w:noProof/>
              </w:rPr>
              <w:t>4.</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rPr>
              <w:t>ΟΡΟΙ ΕΚΤΕΛΕΣΗΣ ΤΗΣ ΣΥΜΒΑΣΗΣ</w:t>
            </w:r>
            <w:r w:rsidR="00511FC7">
              <w:rPr>
                <w:noProof/>
                <w:webHidden/>
              </w:rPr>
              <w:tab/>
            </w:r>
            <w:r w:rsidR="00EA772A">
              <w:rPr>
                <w:noProof/>
                <w:webHidden/>
              </w:rPr>
              <w:fldChar w:fldCharType="begin"/>
            </w:r>
            <w:r w:rsidR="00511FC7">
              <w:rPr>
                <w:noProof/>
                <w:webHidden/>
              </w:rPr>
              <w:instrText xml:space="preserve"> PAGEREF _Toc144898841 \h </w:instrText>
            </w:r>
            <w:r w:rsidR="00EA772A">
              <w:rPr>
                <w:noProof/>
                <w:webHidden/>
              </w:rPr>
            </w:r>
            <w:r w:rsidR="00EA772A">
              <w:rPr>
                <w:noProof/>
                <w:webHidden/>
              </w:rPr>
              <w:fldChar w:fldCharType="separate"/>
            </w:r>
            <w:r>
              <w:rPr>
                <w:noProof/>
                <w:webHidden/>
              </w:rPr>
              <w:t>54</w:t>
            </w:r>
            <w:r w:rsidR="00EA772A">
              <w:rPr>
                <w:noProof/>
                <w:webHidden/>
              </w:rPr>
              <w:fldChar w:fldCharType="end"/>
            </w:r>
          </w:hyperlink>
        </w:p>
        <w:p w14:paraId="27E3AFE0" w14:textId="04CD9BC3"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2" w:history="1">
            <w:r w:rsidR="00511FC7" w:rsidRPr="00D0577B">
              <w:rPr>
                <w:rStyle w:val="-"/>
                <w:noProof/>
                <w:lang w:val="el-GR"/>
              </w:rPr>
              <w:t>4.1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Εγγυήσεις (καλής εκτέλεσης)</w:t>
            </w:r>
            <w:r w:rsidR="00511FC7">
              <w:rPr>
                <w:noProof/>
                <w:webHidden/>
              </w:rPr>
              <w:tab/>
            </w:r>
            <w:r w:rsidR="00EA772A">
              <w:rPr>
                <w:noProof/>
                <w:webHidden/>
              </w:rPr>
              <w:fldChar w:fldCharType="begin"/>
            </w:r>
            <w:r w:rsidR="00511FC7">
              <w:rPr>
                <w:noProof/>
                <w:webHidden/>
              </w:rPr>
              <w:instrText xml:space="preserve"> PAGEREF _Toc144898842 \h </w:instrText>
            </w:r>
            <w:r w:rsidR="00EA772A">
              <w:rPr>
                <w:noProof/>
                <w:webHidden/>
              </w:rPr>
            </w:r>
            <w:r w:rsidR="00EA772A">
              <w:rPr>
                <w:noProof/>
                <w:webHidden/>
              </w:rPr>
              <w:fldChar w:fldCharType="separate"/>
            </w:r>
            <w:r>
              <w:rPr>
                <w:noProof/>
                <w:webHidden/>
              </w:rPr>
              <w:t>54</w:t>
            </w:r>
            <w:r w:rsidR="00EA772A">
              <w:rPr>
                <w:noProof/>
                <w:webHidden/>
              </w:rPr>
              <w:fldChar w:fldCharType="end"/>
            </w:r>
          </w:hyperlink>
        </w:p>
        <w:p w14:paraId="64DEF0E0" w14:textId="6AA0886B"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3" w:history="1">
            <w:r w:rsidR="00511FC7" w:rsidRPr="00D0577B">
              <w:rPr>
                <w:rStyle w:val="-"/>
                <w:noProof/>
                <w:lang w:val="el-GR"/>
              </w:rPr>
              <w:t>4.2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Συμβατικό πλαίσιο – Εφαρμοστέα νομοθεσία</w:t>
            </w:r>
            <w:r w:rsidR="00511FC7">
              <w:rPr>
                <w:noProof/>
                <w:webHidden/>
              </w:rPr>
              <w:tab/>
            </w:r>
            <w:r w:rsidR="00EA772A">
              <w:rPr>
                <w:noProof/>
                <w:webHidden/>
              </w:rPr>
              <w:fldChar w:fldCharType="begin"/>
            </w:r>
            <w:r w:rsidR="00511FC7">
              <w:rPr>
                <w:noProof/>
                <w:webHidden/>
              </w:rPr>
              <w:instrText xml:space="preserve"> PAGEREF _Toc144898843 \h </w:instrText>
            </w:r>
            <w:r w:rsidR="00EA772A">
              <w:rPr>
                <w:noProof/>
                <w:webHidden/>
              </w:rPr>
            </w:r>
            <w:r w:rsidR="00EA772A">
              <w:rPr>
                <w:noProof/>
                <w:webHidden/>
              </w:rPr>
              <w:fldChar w:fldCharType="separate"/>
            </w:r>
            <w:r>
              <w:rPr>
                <w:noProof/>
                <w:webHidden/>
              </w:rPr>
              <w:t>54</w:t>
            </w:r>
            <w:r w:rsidR="00EA772A">
              <w:rPr>
                <w:noProof/>
                <w:webHidden/>
              </w:rPr>
              <w:fldChar w:fldCharType="end"/>
            </w:r>
          </w:hyperlink>
        </w:p>
        <w:p w14:paraId="57CBACAC" w14:textId="7864B792"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4" w:history="1">
            <w:r w:rsidR="00511FC7" w:rsidRPr="00D0577B">
              <w:rPr>
                <w:rStyle w:val="-"/>
                <w:noProof/>
                <w:lang w:val="el-GR"/>
              </w:rPr>
              <w:t>4.3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Όροι εκτέλεσης της σύμβασης</w:t>
            </w:r>
            <w:r w:rsidR="00511FC7">
              <w:rPr>
                <w:noProof/>
                <w:webHidden/>
              </w:rPr>
              <w:tab/>
            </w:r>
            <w:r w:rsidR="00EA772A">
              <w:rPr>
                <w:noProof/>
                <w:webHidden/>
              </w:rPr>
              <w:fldChar w:fldCharType="begin"/>
            </w:r>
            <w:r w:rsidR="00511FC7">
              <w:rPr>
                <w:noProof/>
                <w:webHidden/>
              </w:rPr>
              <w:instrText xml:space="preserve"> PAGEREF _Toc144898844 \h </w:instrText>
            </w:r>
            <w:r w:rsidR="00EA772A">
              <w:rPr>
                <w:noProof/>
                <w:webHidden/>
              </w:rPr>
            </w:r>
            <w:r w:rsidR="00EA772A">
              <w:rPr>
                <w:noProof/>
                <w:webHidden/>
              </w:rPr>
              <w:fldChar w:fldCharType="separate"/>
            </w:r>
            <w:r>
              <w:rPr>
                <w:noProof/>
                <w:webHidden/>
              </w:rPr>
              <w:t>55</w:t>
            </w:r>
            <w:r w:rsidR="00EA772A">
              <w:rPr>
                <w:noProof/>
                <w:webHidden/>
              </w:rPr>
              <w:fldChar w:fldCharType="end"/>
            </w:r>
          </w:hyperlink>
        </w:p>
        <w:p w14:paraId="3BAC2085" w14:textId="0F45490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5" w:history="1">
            <w:r w:rsidR="00511FC7" w:rsidRPr="00D0577B">
              <w:rPr>
                <w:rStyle w:val="-"/>
                <w:noProof/>
                <w:lang w:val="el-GR"/>
              </w:rPr>
              <w:t>4.4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Υπεργολαβία</w:t>
            </w:r>
            <w:r w:rsidR="00511FC7">
              <w:rPr>
                <w:noProof/>
                <w:webHidden/>
              </w:rPr>
              <w:tab/>
            </w:r>
            <w:r w:rsidR="00EA772A">
              <w:rPr>
                <w:noProof/>
                <w:webHidden/>
              </w:rPr>
              <w:fldChar w:fldCharType="begin"/>
            </w:r>
            <w:r w:rsidR="00511FC7">
              <w:rPr>
                <w:noProof/>
                <w:webHidden/>
              </w:rPr>
              <w:instrText xml:space="preserve"> PAGEREF _Toc144898845 \h </w:instrText>
            </w:r>
            <w:r w:rsidR="00EA772A">
              <w:rPr>
                <w:noProof/>
                <w:webHidden/>
              </w:rPr>
            </w:r>
            <w:r w:rsidR="00EA772A">
              <w:rPr>
                <w:noProof/>
                <w:webHidden/>
              </w:rPr>
              <w:fldChar w:fldCharType="separate"/>
            </w:r>
            <w:r>
              <w:rPr>
                <w:noProof/>
                <w:webHidden/>
              </w:rPr>
              <w:t>57</w:t>
            </w:r>
            <w:r w:rsidR="00EA772A">
              <w:rPr>
                <w:noProof/>
                <w:webHidden/>
              </w:rPr>
              <w:fldChar w:fldCharType="end"/>
            </w:r>
          </w:hyperlink>
        </w:p>
        <w:p w14:paraId="55686695" w14:textId="3645017C"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6" w:history="1">
            <w:r w:rsidR="00511FC7" w:rsidRPr="00D0577B">
              <w:rPr>
                <w:rStyle w:val="-"/>
                <w:noProof/>
                <w:lang w:val="el-GR"/>
              </w:rPr>
              <w:t>4.5</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Τροποποίηση σύμβασης κατά τη διάρκειά της</w:t>
            </w:r>
            <w:r w:rsidR="00511FC7">
              <w:rPr>
                <w:noProof/>
                <w:webHidden/>
              </w:rPr>
              <w:tab/>
            </w:r>
            <w:r w:rsidR="00EA772A">
              <w:rPr>
                <w:noProof/>
                <w:webHidden/>
              </w:rPr>
              <w:fldChar w:fldCharType="begin"/>
            </w:r>
            <w:r w:rsidR="00511FC7">
              <w:rPr>
                <w:noProof/>
                <w:webHidden/>
              </w:rPr>
              <w:instrText xml:space="preserve"> PAGEREF _Toc144898846 \h </w:instrText>
            </w:r>
            <w:r w:rsidR="00EA772A">
              <w:rPr>
                <w:noProof/>
                <w:webHidden/>
              </w:rPr>
            </w:r>
            <w:r w:rsidR="00EA772A">
              <w:rPr>
                <w:noProof/>
                <w:webHidden/>
              </w:rPr>
              <w:fldChar w:fldCharType="separate"/>
            </w:r>
            <w:r>
              <w:rPr>
                <w:noProof/>
                <w:webHidden/>
              </w:rPr>
              <w:t>58</w:t>
            </w:r>
            <w:r w:rsidR="00EA772A">
              <w:rPr>
                <w:noProof/>
                <w:webHidden/>
              </w:rPr>
              <w:fldChar w:fldCharType="end"/>
            </w:r>
          </w:hyperlink>
        </w:p>
        <w:p w14:paraId="21343AEC" w14:textId="6DF80834"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7" w:history="1">
            <w:r w:rsidR="00511FC7" w:rsidRPr="00D0577B">
              <w:rPr>
                <w:rStyle w:val="-"/>
                <w:noProof/>
                <w:lang w:val="el-GR"/>
              </w:rPr>
              <w:t>4.6</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Δικαίωμα μονομερούς λύσης της σύμβασης</w:t>
            </w:r>
            <w:r w:rsidR="00511FC7">
              <w:rPr>
                <w:noProof/>
                <w:webHidden/>
              </w:rPr>
              <w:tab/>
            </w:r>
            <w:r w:rsidR="00EA772A">
              <w:rPr>
                <w:noProof/>
                <w:webHidden/>
              </w:rPr>
              <w:fldChar w:fldCharType="begin"/>
            </w:r>
            <w:r w:rsidR="00511FC7">
              <w:rPr>
                <w:noProof/>
                <w:webHidden/>
              </w:rPr>
              <w:instrText xml:space="preserve"> PAGEREF _Toc144898847 \h </w:instrText>
            </w:r>
            <w:r w:rsidR="00EA772A">
              <w:rPr>
                <w:noProof/>
                <w:webHidden/>
              </w:rPr>
            </w:r>
            <w:r w:rsidR="00EA772A">
              <w:rPr>
                <w:noProof/>
                <w:webHidden/>
              </w:rPr>
              <w:fldChar w:fldCharType="separate"/>
            </w:r>
            <w:r>
              <w:rPr>
                <w:noProof/>
                <w:webHidden/>
              </w:rPr>
              <w:t>58</w:t>
            </w:r>
            <w:r w:rsidR="00EA772A">
              <w:rPr>
                <w:noProof/>
                <w:webHidden/>
              </w:rPr>
              <w:fldChar w:fldCharType="end"/>
            </w:r>
          </w:hyperlink>
        </w:p>
        <w:p w14:paraId="6BC52C93" w14:textId="7110E362" w:rsidR="00511FC7" w:rsidRDefault="00D6469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848" w:history="1">
            <w:r w:rsidR="00511FC7" w:rsidRPr="00D0577B">
              <w:rPr>
                <w:rStyle w:val="-"/>
                <w:noProof/>
                <w:lang w:val="el-GR"/>
              </w:rPr>
              <w:t>5.</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lang w:val="el-GR"/>
              </w:rPr>
              <w:t>ΕΙΔΙΚΟΙ ΟΡΟΙ ΕΚΤΕΛΕΣΗΣ ΤΗΣ ΣΥΜΒΑΣΗΣ</w:t>
            </w:r>
            <w:r w:rsidR="00511FC7">
              <w:rPr>
                <w:noProof/>
                <w:webHidden/>
              </w:rPr>
              <w:tab/>
            </w:r>
            <w:r w:rsidR="00EA772A">
              <w:rPr>
                <w:noProof/>
                <w:webHidden/>
              </w:rPr>
              <w:fldChar w:fldCharType="begin"/>
            </w:r>
            <w:r w:rsidR="00511FC7">
              <w:rPr>
                <w:noProof/>
                <w:webHidden/>
              </w:rPr>
              <w:instrText xml:space="preserve"> PAGEREF _Toc144898848 \h </w:instrText>
            </w:r>
            <w:r w:rsidR="00EA772A">
              <w:rPr>
                <w:noProof/>
                <w:webHidden/>
              </w:rPr>
            </w:r>
            <w:r w:rsidR="00EA772A">
              <w:rPr>
                <w:noProof/>
                <w:webHidden/>
              </w:rPr>
              <w:fldChar w:fldCharType="separate"/>
            </w:r>
            <w:r>
              <w:rPr>
                <w:noProof/>
                <w:webHidden/>
              </w:rPr>
              <w:t>60</w:t>
            </w:r>
            <w:r w:rsidR="00EA772A">
              <w:rPr>
                <w:noProof/>
                <w:webHidden/>
              </w:rPr>
              <w:fldChar w:fldCharType="end"/>
            </w:r>
          </w:hyperlink>
        </w:p>
        <w:p w14:paraId="064BF021" w14:textId="28F3F6B2"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49" w:history="1">
            <w:r w:rsidR="00511FC7" w:rsidRPr="00D0577B">
              <w:rPr>
                <w:rStyle w:val="-"/>
                <w:noProof/>
                <w:lang w:val="el-GR"/>
              </w:rPr>
              <w:t>5.1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Τρόπος πληρωμής</w:t>
            </w:r>
            <w:r w:rsidR="00511FC7">
              <w:rPr>
                <w:noProof/>
                <w:webHidden/>
              </w:rPr>
              <w:tab/>
            </w:r>
            <w:r w:rsidR="00EA772A">
              <w:rPr>
                <w:noProof/>
                <w:webHidden/>
              </w:rPr>
              <w:fldChar w:fldCharType="begin"/>
            </w:r>
            <w:r w:rsidR="00511FC7">
              <w:rPr>
                <w:noProof/>
                <w:webHidden/>
              </w:rPr>
              <w:instrText xml:space="preserve"> PAGEREF _Toc144898849 \h </w:instrText>
            </w:r>
            <w:r w:rsidR="00EA772A">
              <w:rPr>
                <w:noProof/>
                <w:webHidden/>
              </w:rPr>
            </w:r>
            <w:r w:rsidR="00EA772A">
              <w:rPr>
                <w:noProof/>
                <w:webHidden/>
              </w:rPr>
              <w:fldChar w:fldCharType="separate"/>
            </w:r>
            <w:r>
              <w:rPr>
                <w:noProof/>
                <w:webHidden/>
              </w:rPr>
              <w:t>60</w:t>
            </w:r>
            <w:r w:rsidR="00EA772A">
              <w:rPr>
                <w:noProof/>
                <w:webHidden/>
              </w:rPr>
              <w:fldChar w:fldCharType="end"/>
            </w:r>
          </w:hyperlink>
        </w:p>
        <w:p w14:paraId="2A47C4AF" w14:textId="1F3A57B5"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0" w:history="1">
            <w:r w:rsidR="00511FC7" w:rsidRPr="00D0577B">
              <w:rPr>
                <w:rStyle w:val="-"/>
                <w:noProof/>
                <w:lang w:val="el-GR"/>
              </w:rPr>
              <w:t>5.2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Κήρυξη οικονομικού φορέα έκπτωτου - Κυρώσεις</w:t>
            </w:r>
            <w:r w:rsidR="00511FC7">
              <w:rPr>
                <w:noProof/>
                <w:webHidden/>
              </w:rPr>
              <w:tab/>
            </w:r>
            <w:r w:rsidR="00EA772A">
              <w:rPr>
                <w:noProof/>
                <w:webHidden/>
              </w:rPr>
              <w:fldChar w:fldCharType="begin"/>
            </w:r>
            <w:r w:rsidR="00511FC7">
              <w:rPr>
                <w:noProof/>
                <w:webHidden/>
              </w:rPr>
              <w:instrText xml:space="preserve"> PAGEREF _Toc144898850 \h </w:instrText>
            </w:r>
            <w:r w:rsidR="00EA772A">
              <w:rPr>
                <w:noProof/>
                <w:webHidden/>
              </w:rPr>
            </w:r>
            <w:r w:rsidR="00EA772A">
              <w:rPr>
                <w:noProof/>
                <w:webHidden/>
              </w:rPr>
              <w:fldChar w:fldCharType="separate"/>
            </w:r>
            <w:r>
              <w:rPr>
                <w:noProof/>
                <w:webHidden/>
              </w:rPr>
              <w:t>61</w:t>
            </w:r>
            <w:r w:rsidR="00EA772A">
              <w:rPr>
                <w:noProof/>
                <w:webHidden/>
              </w:rPr>
              <w:fldChar w:fldCharType="end"/>
            </w:r>
          </w:hyperlink>
        </w:p>
        <w:p w14:paraId="1E5124E0" w14:textId="66804A36"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1" w:history="1">
            <w:r w:rsidR="00511FC7" w:rsidRPr="00D0577B">
              <w:rPr>
                <w:rStyle w:val="-"/>
                <w:noProof/>
                <w:lang w:val="el-GR"/>
              </w:rPr>
              <w:t>5.3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Διοικητικές προσφυγές κατά τη διαδικασία εκτέλεσης</w:t>
            </w:r>
            <w:r w:rsidR="00511FC7">
              <w:rPr>
                <w:noProof/>
                <w:webHidden/>
              </w:rPr>
              <w:tab/>
            </w:r>
            <w:r w:rsidR="00EA772A">
              <w:rPr>
                <w:noProof/>
                <w:webHidden/>
              </w:rPr>
              <w:fldChar w:fldCharType="begin"/>
            </w:r>
            <w:r w:rsidR="00511FC7">
              <w:rPr>
                <w:noProof/>
                <w:webHidden/>
              </w:rPr>
              <w:instrText xml:space="preserve"> PAGEREF _Toc144898851 \h </w:instrText>
            </w:r>
            <w:r w:rsidR="00EA772A">
              <w:rPr>
                <w:noProof/>
                <w:webHidden/>
              </w:rPr>
            </w:r>
            <w:r w:rsidR="00EA772A">
              <w:rPr>
                <w:noProof/>
                <w:webHidden/>
              </w:rPr>
              <w:fldChar w:fldCharType="separate"/>
            </w:r>
            <w:r>
              <w:rPr>
                <w:noProof/>
                <w:webHidden/>
              </w:rPr>
              <w:t>62</w:t>
            </w:r>
            <w:r w:rsidR="00EA772A">
              <w:rPr>
                <w:noProof/>
                <w:webHidden/>
              </w:rPr>
              <w:fldChar w:fldCharType="end"/>
            </w:r>
          </w:hyperlink>
        </w:p>
        <w:p w14:paraId="2A005ACD" w14:textId="75299DAE"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2" w:history="1">
            <w:r w:rsidR="00511FC7" w:rsidRPr="00D0577B">
              <w:rPr>
                <w:rStyle w:val="-"/>
                <w:noProof/>
                <w:lang w:val="el-GR"/>
              </w:rPr>
              <w:t>5.4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Δικαστική επίλυση διαφορών</w:t>
            </w:r>
            <w:r w:rsidR="00511FC7">
              <w:rPr>
                <w:noProof/>
                <w:webHidden/>
              </w:rPr>
              <w:tab/>
            </w:r>
            <w:r w:rsidR="00EA772A">
              <w:rPr>
                <w:noProof/>
                <w:webHidden/>
              </w:rPr>
              <w:fldChar w:fldCharType="begin"/>
            </w:r>
            <w:r w:rsidR="00511FC7">
              <w:rPr>
                <w:noProof/>
                <w:webHidden/>
              </w:rPr>
              <w:instrText xml:space="preserve"> PAGEREF _Toc144898852 \h </w:instrText>
            </w:r>
            <w:r w:rsidR="00EA772A">
              <w:rPr>
                <w:noProof/>
                <w:webHidden/>
              </w:rPr>
            </w:r>
            <w:r w:rsidR="00EA772A">
              <w:rPr>
                <w:noProof/>
                <w:webHidden/>
              </w:rPr>
              <w:fldChar w:fldCharType="separate"/>
            </w:r>
            <w:r>
              <w:rPr>
                <w:noProof/>
                <w:webHidden/>
              </w:rPr>
              <w:t>62</w:t>
            </w:r>
            <w:r w:rsidR="00EA772A">
              <w:rPr>
                <w:noProof/>
                <w:webHidden/>
              </w:rPr>
              <w:fldChar w:fldCharType="end"/>
            </w:r>
          </w:hyperlink>
        </w:p>
        <w:p w14:paraId="6AA83181" w14:textId="1F373A5D" w:rsidR="00511FC7" w:rsidRDefault="00D6469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853" w:history="1">
            <w:r w:rsidR="00511FC7" w:rsidRPr="00D0577B">
              <w:rPr>
                <w:rStyle w:val="-"/>
                <w:noProof/>
              </w:rPr>
              <w:t>6.</w:t>
            </w:r>
            <w:r w:rsidR="00511FC7">
              <w:rPr>
                <w:rFonts w:asciiTheme="minorHAnsi" w:eastAsiaTheme="minorEastAsia" w:hAnsiTheme="minorHAnsi" w:cstheme="minorBidi"/>
                <w:b w:val="0"/>
                <w:bCs w:val="0"/>
                <w:caps w:val="0"/>
                <w:noProof/>
                <w:kern w:val="2"/>
                <w:sz w:val="22"/>
                <w:szCs w:val="22"/>
                <w:lang w:val="en-US" w:eastAsia="en-US"/>
              </w:rPr>
              <w:tab/>
            </w:r>
            <w:r w:rsidR="00511FC7" w:rsidRPr="00D0577B">
              <w:rPr>
                <w:rStyle w:val="-"/>
                <w:noProof/>
              </w:rPr>
              <w:t>ΧΡΟΝΟΣ ΚΑΙ ΤΡΟΠΟΣ ΕΚΤΕΛΕΣΗΣ</w:t>
            </w:r>
            <w:r w:rsidR="00511FC7">
              <w:rPr>
                <w:noProof/>
                <w:webHidden/>
              </w:rPr>
              <w:tab/>
            </w:r>
            <w:r w:rsidR="00EA772A">
              <w:rPr>
                <w:noProof/>
                <w:webHidden/>
              </w:rPr>
              <w:fldChar w:fldCharType="begin"/>
            </w:r>
            <w:r w:rsidR="00511FC7">
              <w:rPr>
                <w:noProof/>
                <w:webHidden/>
              </w:rPr>
              <w:instrText xml:space="preserve"> PAGEREF _Toc144898853 \h </w:instrText>
            </w:r>
            <w:r w:rsidR="00EA772A">
              <w:rPr>
                <w:noProof/>
                <w:webHidden/>
              </w:rPr>
            </w:r>
            <w:r w:rsidR="00EA772A">
              <w:rPr>
                <w:noProof/>
                <w:webHidden/>
              </w:rPr>
              <w:fldChar w:fldCharType="separate"/>
            </w:r>
            <w:r>
              <w:rPr>
                <w:noProof/>
                <w:webHidden/>
              </w:rPr>
              <w:t>64</w:t>
            </w:r>
            <w:r w:rsidR="00EA772A">
              <w:rPr>
                <w:noProof/>
                <w:webHidden/>
              </w:rPr>
              <w:fldChar w:fldCharType="end"/>
            </w:r>
          </w:hyperlink>
        </w:p>
        <w:p w14:paraId="51800332" w14:textId="7707B2CB"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4" w:history="1">
            <w:r w:rsidR="00511FC7" w:rsidRPr="00D0577B">
              <w:rPr>
                <w:rStyle w:val="-"/>
                <w:noProof/>
                <w:lang w:val="el-GR"/>
              </w:rPr>
              <w:t>6.1</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Παρακολούθηση της σύμβασης</w:t>
            </w:r>
            <w:r w:rsidR="00511FC7">
              <w:rPr>
                <w:noProof/>
                <w:webHidden/>
              </w:rPr>
              <w:tab/>
            </w:r>
            <w:r w:rsidR="00EA772A">
              <w:rPr>
                <w:noProof/>
                <w:webHidden/>
              </w:rPr>
              <w:fldChar w:fldCharType="begin"/>
            </w:r>
            <w:r w:rsidR="00511FC7">
              <w:rPr>
                <w:noProof/>
                <w:webHidden/>
              </w:rPr>
              <w:instrText xml:space="preserve"> PAGEREF _Toc144898854 \h </w:instrText>
            </w:r>
            <w:r w:rsidR="00EA772A">
              <w:rPr>
                <w:noProof/>
                <w:webHidden/>
              </w:rPr>
            </w:r>
            <w:r w:rsidR="00EA772A">
              <w:rPr>
                <w:noProof/>
                <w:webHidden/>
              </w:rPr>
              <w:fldChar w:fldCharType="separate"/>
            </w:r>
            <w:r>
              <w:rPr>
                <w:noProof/>
                <w:webHidden/>
              </w:rPr>
              <w:t>64</w:t>
            </w:r>
            <w:r w:rsidR="00EA772A">
              <w:rPr>
                <w:noProof/>
                <w:webHidden/>
              </w:rPr>
              <w:fldChar w:fldCharType="end"/>
            </w:r>
          </w:hyperlink>
        </w:p>
        <w:p w14:paraId="37076D21" w14:textId="5A70DDED"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5" w:history="1">
            <w:r w:rsidR="00511FC7" w:rsidRPr="00D0577B">
              <w:rPr>
                <w:rStyle w:val="-"/>
                <w:noProof/>
                <w:lang w:val="el-GR"/>
              </w:rPr>
              <w:t>6.2</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Διάρκεια σύμβασης</w:t>
            </w:r>
            <w:r w:rsidR="00511FC7">
              <w:rPr>
                <w:noProof/>
                <w:webHidden/>
              </w:rPr>
              <w:tab/>
            </w:r>
            <w:r w:rsidR="00EA772A">
              <w:rPr>
                <w:noProof/>
                <w:webHidden/>
              </w:rPr>
              <w:fldChar w:fldCharType="begin"/>
            </w:r>
            <w:r w:rsidR="00511FC7">
              <w:rPr>
                <w:noProof/>
                <w:webHidden/>
              </w:rPr>
              <w:instrText xml:space="preserve"> PAGEREF _Toc144898855 \h </w:instrText>
            </w:r>
            <w:r w:rsidR="00EA772A">
              <w:rPr>
                <w:noProof/>
                <w:webHidden/>
              </w:rPr>
            </w:r>
            <w:r w:rsidR="00EA772A">
              <w:rPr>
                <w:noProof/>
                <w:webHidden/>
              </w:rPr>
              <w:fldChar w:fldCharType="separate"/>
            </w:r>
            <w:r>
              <w:rPr>
                <w:noProof/>
                <w:webHidden/>
              </w:rPr>
              <w:t>64</w:t>
            </w:r>
            <w:r w:rsidR="00EA772A">
              <w:rPr>
                <w:noProof/>
                <w:webHidden/>
              </w:rPr>
              <w:fldChar w:fldCharType="end"/>
            </w:r>
          </w:hyperlink>
        </w:p>
        <w:p w14:paraId="32F26E45" w14:textId="648A7D82"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6" w:history="1">
            <w:r w:rsidR="00511FC7" w:rsidRPr="00D0577B">
              <w:rPr>
                <w:rStyle w:val="-"/>
                <w:noProof/>
                <w:lang w:val="el-GR"/>
              </w:rPr>
              <w:t>6.3</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Παραλαβή του αντικειμένου της σύμβασης</w:t>
            </w:r>
            <w:r w:rsidR="00511FC7">
              <w:rPr>
                <w:noProof/>
                <w:webHidden/>
              </w:rPr>
              <w:tab/>
            </w:r>
            <w:r w:rsidR="00EA772A">
              <w:rPr>
                <w:noProof/>
                <w:webHidden/>
              </w:rPr>
              <w:fldChar w:fldCharType="begin"/>
            </w:r>
            <w:r w:rsidR="00511FC7">
              <w:rPr>
                <w:noProof/>
                <w:webHidden/>
              </w:rPr>
              <w:instrText xml:space="preserve"> PAGEREF _Toc144898856 \h </w:instrText>
            </w:r>
            <w:r w:rsidR="00EA772A">
              <w:rPr>
                <w:noProof/>
                <w:webHidden/>
              </w:rPr>
            </w:r>
            <w:r w:rsidR="00EA772A">
              <w:rPr>
                <w:noProof/>
                <w:webHidden/>
              </w:rPr>
              <w:fldChar w:fldCharType="separate"/>
            </w:r>
            <w:r>
              <w:rPr>
                <w:noProof/>
                <w:webHidden/>
              </w:rPr>
              <w:t>64</w:t>
            </w:r>
            <w:r w:rsidR="00EA772A">
              <w:rPr>
                <w:noProof/>
                <w:webHidden/>
              </w:rPr>
              <w:fldChar w:fldCharType="end"/>
            </w:r>
          </w:hyperlink>
        </w:p>
        <w:p w14:paraId="197D1A65" w14:textId="39CF6608"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7" w:history="1">
            <w:r w:rsidR="00511FC7" w:rsidRPr="00D0577B">
              <w:rPr>
                <w:rStyle w:val="-"/>
                <w:noProof/>
                <w:lang w:val="el-GR"/>
              </w:rPr>
              <w:t>6.4</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Απόρριψη παραδοτέων – Αντικατάσταση</w:t>
            </w:r>
            <w:r w:rsidR="00511FC7">
              <w:rPr>
                <w:noProof/>
                <w:webHidden/>
              </w:rPr>
              <w:tab/>
            </w:r>
            <w:r w:rsidR="00EA772A">
              <w:rPr>
                <w:noProof/>
                <w:webHidden/>
              </w:rPr>
              <w:fldChar w:fldCharType="begin"/>
            </w:r>
            <w:r w:rsidR="00511FC7">
              <w:rPr>
                <w:noProof/>
                <w:webHidden/>
              </w:rPr>
              <w:instrText xml:space="preserve"> PAGEREF _Toc144898857 \h </w:instrText>
            </w:r>
            <w:r w:rsidR="00EA772A">
              <w:rPr>
                <w:noProof/>
                <w:webHidden/>
              </w:rPr>
            </w:r>
            <w:r w:rsidR="00EA772A">
              <w:rPr>
                <w:noProof/>
                <w:webHidden/>
              </w:rPr>
              <w:fldChar w:fldCharType="separate"/>
            </w:r>
            <w:r>
              <w:rPr>
                <w:noProof/>
                <w:webHidden/>
              </w:rPr>
              <w:t>66</w:t>
            </w:r>
            <w:r w:rsidR="00EA772A">
              <w:rPr>
                <w:noProof/>
                <w:webHidden/>
              </w:rPr>
              <w:fldChar w:fldCharType="end"/>
            </w:r>
          </w:hyperlink>
        </w:p>
        <w:p w14:paraId="6F6A598C" w14:textId="1F1FFADB" w:rsidR="00511FC7" w:rsidRDefault="00D64694">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rPr>
          </w:pPr>
          <w:hyperlink w:anchor="_Toc144898858" w:history="1">
            <w:r w:rsidR="00511FC7" w:rsidRPr="00D0577B">
              <w:rPr>
                <w:rStyle w:val="-"/>
                <w:noProof/>
                <w:lang w:val="el-GR"/>
              </w:rPr>
              <w:t>6.5</w:t>
            </w:r>
            <w:r w:rsidR="00511FC7">
              <w:rPr>
                <w:rFonts w:asciiTheme="minorHAnsi" w:eastAsiaTheme="minorEastAsia" w:hAnsiTheme="minorHAnsi" w:cstheme="minorBidi"/>
                <w:smallCaps w:val="0"/>
                <w:noProof/>
                <w:kern w:val="2"/>
                <w:sz w:val="22"/>
                <w:szCs w:val="22"/>
                <w:lang w:val="en-US" w:eastAsia="en-US"/>
              </w:rPr>
              <w:tab/>
            </w:r>
            <w:r w:rsidR="00511FC7" w:rsidRPr="00D0577B">
              <w:rPr>
                <w:rStyle w:val="-"/>
                <w:noProof/>
                <w:lang w:val="el-GR"/>
              </w:rPr>
              <w:t>Αναπροσαρμογή τιμής</w:t>
            </w:r>
            <w:r w:rsidR="00511FC7">
              <w:rPr>
                <w:noProof/>
                <w:webHidden/>
              </w:rPr>
              <w:tab/>
            </w:r>
            <w:r w:rsidR="00EA772A">
              <w:rPr>
                <w:noProof/>
                <w:webHidden/>
              </w:rPr>
              <w:fldChar w:fldCharType="begin"/>
            </w:r>
            <w:r w:rsidR="00511FC7">
              <w:rPr>
                <w:noProof/>
                <w:webHidden/>
              </w:rPr>
              <w:instrText xml:space="preserve"> PAGEREF _Toc144898858 \h </w:instrText>
            </w:r>
            <w:r w:rsidR="00EA772A">
              <w:rPr>
                <w:noProof/>
                <w:webHidden/>
              </w:rPr>
            </w:r>
            <w:r w:rsidR="00EA772A">
              <w:rPr>
                <w:noProof/>
                <w:webHidden/>
              </w:rPr>
              <w:fldChar w:fldCharType="separate"/>
            </w:r>
            <w:r>
              <w:rPr>
                <w:noProof/>
                <w:webHidden/>
              </w:rPr>
              <w:t>67</w:t>
            </w:r>
            <w:r w:rsidR="00EA772A">
              <w:rPr>
                <w:noProof/>
                <w:webHidden/>
              </w:rPr>
              <w:fldChar w:fldCharType="end"/>
            </w:r>
          </w:hyperlink>
        </w:p>
        <w:p w14:paraId="5DFA4D4A" w14:textId="52585405" w:rsidR="00511FC7" w:rsidRDefault="00D64694">
          <w:pPr>
            <w:pStyle w:val="1c"/>
            <w:tabs>
              <w:tab w:val="right" w:leader="dot" w:pos="9628"/>
            </w:tabs>
            <w:rPr>
              <w:rFonts w:asciiTheme="minorHAnsi" w:eastAsiaTheme="minorEastAsia" w:hAnsiTheme="minorHAnsi" w:cstheme="minorBidi"/>
              <w:b w:val="0"/>
              <w:bCs w:val="0"/>
              <w:caps w:val="0"/>
              <w:noProof/>
              <w:kern w:val="2"/>
              <w:sz w:val="22"/>
              <w:szCs w:val="22"/>
              <w:lang w:val="en-US" w:eastAsia="en-US"/>
            </w:rPr>
          </w:pPr>
          <w:hyperlink w:anchor="_Toc144898859" w:history="1">
            <w:r w:rsidR="00511FC7" w:rsidRPr="00D0577B">
              <w:rPr>
                <w:rStyle w:val="-"/>
                <w:noProof/>
                <w:lang w:val="el-GR"/>
              </w:rPr>
              <w:t>ΠΑΡΑΡΤΗΜΑΤΑ</w:t>
            </w:r>
            <w:r w:rsidR="00511FC7">
              <w:rPr>
                <w:noProof/>
                <w:webHidden/>
              </w:rPr>
              <w:tab/>
            </w:r>
            <w:r w:rsidR="00EA772A">
              <w:rPr>
                <w:noProof/>
                <w:webHidden/>
              </w:rPr>
              <w:fldChar w:fldCharType="begin"/>
            </w:r>
            <w:r w:rsidR="00511FC7">
              <w:rPr>
                <w:noProof/>
                <w:webHidden/>
              </w:rPr>
              <w:instrText xml:space="preserve"> PAGEREF _Toc144898859 \h </w:instrText>
            </w:r>
            <w:r w:rsidR="00EA772A">
              <w:rPr>
                <w:noProof/>
                <w:webHidden/>
              </w:rPr>
            </w:r>
            <w:r w:rsidR="00EA772A">
              <w:rPr>
                <w:noProof/>
                <w:webHidden/>
              </w:rPr>
              <w:fldChar w:fldCharType="separate"/>
            </w:r>
            <w:r>
              <w:rPr>
                <w:noProof/>
                <w:webHidden/>
              </w:rPr>
              <w:t>68</w:t>
            </w:r>
            <w:r w:rsidR="00EA772A">
              <w:rPr>
                <w:noProof/>
                <w:webHidden/>
              </w:rPr>
              <w:fldChar w:fldCharType="end"/>
            </w:r>
          </w:hyperlink>
        </w:p>
        <w:p w14:paraId="6673EC6B" w14:textId="002CE50C"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60" w:history="1">
            <w:r w:rsidR="00511FC7" w:rsidRPr="00D0577B">
              <w:rPr>
                <w:rStyle w:val="-"/>
                <w:noProof/>
                <w:lang w:val="el-GR"/>
              </w:rPr>
              <w:t>ΠΑΡΑΡΤΗΜΑ Ι – Αναλυτική Περιγραφή Φυσικού και Οικονομικού Αντικειμένου της Σύμβασης</w:t>
            </w:r>
            <w:r w:rsidR="00511FC7">
              <w:rPr>
                <w:noProof/>
                <w:webHidden/>
              </w:rPr>
              <w:tab/>
            </w:r>
            <w:r w:rsidR="00EA772A">
              <w:rPr>
                <w:noProof/>
                <w:webHidden/>
              </w:rPr>
              <w:fldChar w:fldCharType="begin"/>
            </w:r>
            <w:r w:rsidR="00511FC7">
              <w:rPr>
                <w:noProof/>
                <w:webHidden/>
              </w:rPr>
              <w:instrText xml:space="preserve"> PAGEREF _Toc144898860 \h </w:instrText>
            </w:r>
            <w:r w:rsidR="00EA772A">
              <w:rPr>
                <w:noProof/>
                <w:webHidden/>
              </w:rPr>
            </w:r>
            <w:r w:rsidR="00EA772A">
              <w:rPr>
                <w:noProof/>
                <w:webHidden/>
              </w:rPr>
              <w:fldChar w:fldCharType="separate"/>
            </w:r>
            <w:r>
              <w:rPr>
                <w:noProof/>
                <w:webHidden/>
              </w:rPr>
              <w:t>68</w:t>
            </w:r>
            <w:r w:rsidR="00EA772A">
              <w:rPr>
                <w:noProof/>
                <w:webHidden/>
              </w:rPr>
              <w:fldChar w:fldCharType="end"/>
            </w:r>
          </w:hyperlink>
        </w:p>
        <w:p w14:paraId="0841AB3A" w14:textId="3AC1063A"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61" w:history="1">
            <w:r w:rsidR="00511FC7" w:rsidRPr="00D0577B">
              <w:rPr>
                <w:rStyle w:val="-"/>
                <w:noProof/>
                <w:lang w:val="el-GR"/>
              </w:rPr>
              <w:t>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Περιβάλλον της Σύμβασης</w:t>
            </w:r>
            <w:r w:rsidR="00511FC7">
              <w:rPr>
                <w:noProof/>
                <w:webHidden/>
              </w:rPr>
              <w:tab/>
            </w:r>
            <w:r w:rsidR="00EA772A">
              <w:rPr>
                <w:noProof/>
                <w:webHidden/>
              </w:rPr>
              <w:fldChar w:fldCharType="begin"/>
            </w:r>
            <w:r w:rsidR="00511FC7">
              <w:rPr>
                <w:noProof/>
                <w:webHidden/>
              </w:rPr>
              <w:instrText xml:space="preserve"> PAGEREF _Toc144898861 \h </w:instrText>
            </w:r>
            <w:r w:rsidR="00EA772A">
              <w:rPr>
                <w:noProof/>
                <w:webHidden/>
              </w:rPr>
            </w:r>
            <w:r w:rsidR="00EA772A">
              <w:rPr>
                <w:noProof/>
                <w:webHidden/>
              </w:rPr>
              <w:fldChar w:fldCharType="separate"/>
            </w:r>
            <w:r>
              <w:rPr>
                <w:noProof/>
                <w:webHidden/>
              </w:rPr>
              <w:t>68</w:t>
            </w:r>
            <w:r w:rsidR="00EA772A">
              <w:rPr>
                <w:noProof/>
                <w:webHidden/>
              </w:rPr>
              <w:fldChar w:fldCharType="end"/>
            </w:r>
          </w:hyperlink>
        </w:p>
        <w:p w14:paraId="5A528831" w14:textId="3E10BBA2"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62" w:history="1">
            <w:r w:rsidR="00511FC7" w:rsidRPr="00D0577B">
              <w:rPr>
                <w:rStyle w:val="-"/>
                <w:rFonts w:eastAsia="SimSun"/>
                <w:noProof/>
                <w:lang w:val="el-GR"/>
              </w:rPr>
              <w:t>1.1.</w:t>
            </w:r>
            <w:r w:rsidR="00511FC7">
              <w:rPr>
                <w:rFonts w:asciiTheme="minorHAnsi" w:eastAsiaTheme="minorEastAsia" w:hAnsiTheme="minorHAnsi" w:cstheme="minorBidi"/>
                <w:noProof/>
                <w:kern w:val="2"/>
                <w:sz w:val="22"/>
                <w:szCs w:val="22"/>
                <w:lang w:val="en-US" w:eastAsia="en-US"/>
              </w:rPr>
              <w:tab/>
            </w:r>
            <w:r w:rsidR="00511FC7" w:rsidRPr="00D0577B">
              <w:rPr>
                <w:rStyle w:val="-"/>
                <w:rFonts w:eastAsia="SimSun"/>
                <w:noProof/>
                <w:lang w:val="el-GR"/>
              </w:rPr>
              <w:t>Εμπλεκόμενοι στην υλοποίηση της Σύμβασης</w:t>
            </w:r>
            <w:r w:rsidR="00511FC7">
              <w:rPr>
                <w:noProof/>
                <w:webHidden/>
              </w:rPr>
              <w:tab/>
            </w:r>
            <w:r w:rsidR="00EA772A">
              <w:rPr>
                <w:noProof/>
                <w:webHidden/>
              </w:rPr>
              <w:fldChar w:fldCharType="begin"/>
            </w:r>
            <w:r w:rsidR="00511FC7">
              <w:rPr>
                <w:noProof/>
                <w:webHidden/>
              </w:rPr>
              <w:instrText xml:space="preserve"> PAGEREF _Toc144898862 \h </w:instrText>
            </w:r>
            <w:r w:rsidR="00EA772A">
              <w:rPr>
                <w:noProof/>
                <w:webHidden/>
              </w:rPr>
            </w:r>
            <w:r w:rsidR="00EA772A">
              <w:rPr>
                <w:noProof/>
                <w:webHidden/>
              </w:rPr>
              <w:fldChar w:fldCharType="separate"/>
            </w:r>
            <w:r>
              <w:rPr>
                <w:noProof/>
                <w:webHidden/>
              </w:rPr>
              <w:t>68</w:t>
            </w:r>
            <w:r w:rsidR="00EA772A">
              <w:rPr>
                <w:noProof/>
                <w:webHidden/>
              </w:rPr>
              <w:fldChar w:fldCharType="end"/>
            </w:r>
          </w:hyperlink>
        </w:p>
        <w:p w14:paraId="2B3F9B84" w14:textId="128AA283" w:rsidR="00511FC7" w:rsidRDefault="00D64694">
          <w:pPr>
            <w:pStyle w:val="50"/>
            <w:tabs>
              <w:tab w:val="left" w:pos="1760"/>
              <w:tab w:val="right" w:leader="dot" w:pos="9628"/>
            </w:tabs>
            <w:rPr>
              <w:rFonts w:asciiTheme="minorHAnsi" w:eastAsiaTheme="minorEastAsia" w:hAnsiTheme="minorHAnsi" w:cstheme="minorBidi"/>
              <w:noProof/>
              <w:kern w:val="2"/>
              <w:sz w:val="22"/>
              <w:szCs w:val="22"/>
              <w:lang w:val="en-US" w:eastAsia="en-US"/>
            </w:rPr>
          </w:pPr>
          <w:hyperlink w:anchor="_Toc144898863" w:history="1">
            <w:r w:rsidR="00511FC7" w:rsidRPr="00D0577B">
              <w:rPr>
                <w:rStyle w:val="-"/>
                <w:rFonts w:eastAsia="SimSun"/>
                <w:noProof/>
              </w:rPr>
              <w:t>1.1.1.</w:t>
            </w:r>
            <w:r w:rsidR="00511FC7">
              <w:rPr>
                <w:rFonts w:asciiTheme="minorHAnsi" w:eastAsiaTheme="minorEastAsia" w:hAnsiTheme="minorHAnsi" w:cstheme="minorBidi"/>
                <w:noProof/>
                <w:kern w:val="2"/>
                <w:sz w:val="22"/>
                <w:szCs w:val="22"/>
                <w:lang w:val="en-US" w:eastAsia="en-US"/>
              </w:rPr>
              <w:tab/>
            </w:r>
            <w:r w:rsidR="00511FC7" w:rsidRPr="00D0577B">
              <w:rPr>
                <w:rStyle w:val="-"/>
                <w:rFonts w:eastAsia="SimSun"/>
                <w:bCs/>
                <w:noProof/>
              </w:rPr>
              <w:t>Φορέας Υλοποίησης – Αναθέτουσα Αρχή</w:t>
            </w:r>
            <w:r w:rsidR="00511FC7">
              <w:rPr>
                <w:noProof/>
                <w:webHidden/>
              </w:rPr>
              <w:tab/>
            </w:r>
            <w:r w:rsidR="00EA772A">
              <w:rPr>
                <w:noProof/>
                <w:webHidden/>
              </w:rPr>
              <w:fldChar w:fldCharType="begin"/>
            </w:r>
            <w:r w:rsidR="00511FC7">
              <w:rPr>
                <w:noProof/>
                <w:webHidden/>
              </w:rPr>
              <w:instrText xml:space="preserve"> PAGEREF _Toc144898863 \h </w:instrText>
            </w:r>
            <w:r w:rsidR="00EA772A">
              <w:rPr>
                <w:noProof/>
                <w:webHidden/>
              </w:rPr>
            </w:r>
            <w:r w:rsidR="00EA772A">
              <w:rPr>
                <w:noProof/>
                <w:webHidden/>
              </w:rPr>
              <w:fldChar w:fldCharType="separate"/>
            </w:r>
            <w:r>
              <w:rPr>
                <w:noProof/>
                <w:webHidden/>
              </w:rPr>
              <w:t>68</w:t>
            </w:r>
            <w:r w:rsidR="00EA772A">
              <w:rPr>
                <w:noProof/>
                <w:webHidden/>
              </w:rPr>
              <w:fldChar w:fldCharType="end"/>
            </w:r>
          </w:hyperlink>
        </w:p>
        <w:p w14:paraId="423DD704" w14:textId="0BF8CD28" w:rsidR="00511FC7" w:rsidRDefault="00D64694">
          <w:pPr>
            <w:pStyle w:val="50"/>
            <w:tabs>
              <w:tab w:val="left" w:pos="1760"/>
              <w:tab w:val="right" w:leader="dot" w:pos="9628"/>
            </w:tabs>
            <w:rPr>
              <w:rFonts w:asciiTheme="minorHAnsi" w:eastAsiaTheme="minorEastAsia" w:hAnsiTheme="minorHAnsi" w:cstheme="minorBidi"/>
              <w:noProof/>
              <w:kern w:val="2"/>
              <w:sz w:val="22"/>
              <w:szCs w:val="22"/>
              <w:lang w:val="en-US" w:eastAsia="en-US"/>
            </w:rPr>
          </w:pPr>
          <w:hyperlink w:anchor="_Toc144898864" w:history="1">
            <w:r w:rsidR="00511FC7" w:rsidRPr="00D0577B">
              <w:rPr>
                <w:rStyle w:val="-"/>
                <w:rFonts w:eastAsia="SimSun"/>
                <w:noProof/>
                <w:lang w:val="el-GR"/>
              </w:rPr>
              <w:t>1.1.2.</w:t>
            </w:r>
            <w:r w:rsidR="00511FC7">
              <w:rPr>
                <w:rFonts w:asciiTheme="minorHAnsi" w:eastAsiaTheme="minorEastAsia" w:hAnsiTheme="minorHAnsi" w:cstheme="minorBidi"/>
                <w:noProof/>
                <w:kern w:val="2"/>
                <w:sz w:val="22"/>
                <w:szCs w:val="22"/>
                <w:lang w:val="en-US" w:eastAsia="en-US"/>
              </w:rPr>
              <w:tab/>
            </w:r>
            <w:r w:rsidR="00511FC7" w:rsidRPr="00D0577B">
              <w:rPr>
                <w:rStyle w:val="-"/>
                <w:rFonts w:eastAsia="SimSun"/>
                <w:bCs/>
                <w:noProof/>
                <w:lang w:val="el-GR"/>
              </w:rPr>
              <w:t>Φορέας Χρηματοδότησης - Κύριος του Έργου – Φορέας Λειτουργίας</w:t>
            </w:r>
            <w:r w:rsidR="00511FC7">
              <w:rPr>
                <w:noProof/>
                <w:webHidden/>
              </w:rPr>
              <w:tab/>
            </w:r>
            <w:r w:rsidR="00EA772A">
              <w:rPr>
                <w:noProof/>
                <w:webHidden/>
              </w:rPr>
              <w:fldChar w:fldCharType="begin"/>
            </w:r>
            <w:r w:rsidR="00511FC7">
              <w:rPr>
                <w:noProof/>
                <w:webHidden/>
              </w:rPr>
              <w:instrText xml:space="preserve"> PAGEREF _Toc144898864 \h </w:instrText>
            </w:r>
            <w:r w:rsidR="00EA772A">
              <w:rPr>
                <w:noProof/>
                <w:webHidden/>
              </w:rPr>
            </w:r>
            <w:r w:rsidR="00EA772A">
              <w:rPr>
                <w:noProof/>
                <w:webHidden/>
              </w:rPr>
              <w:fldChar w:fldCharType="separate"/>
            </w:r>
            <w:r>
              <w:rPr>
                <w:noProof/>
                <w:webHidden/>
              </w:rPr>
              <w:t>69</w:t>
            </w:r>
            <w:r w:rsidR="00EA772A">
              <w:rPr>
                <w:noProof/>
                <w:webHidden/>
              </w:rPr>
              <w:fldChar w:fldCharType="end"/>
            </w:r>
          </w:hyperlink>
        </w:p>
        <w:p w14:paraId="596E99E8" w14:textId="41EFA6A3" w:rsidR="00511FC7" w:rsidRDefault="00D64694">
          <w:pPr>
            <w:pStyle w:val="50"/>
            <w:tabs>
              <w:tab w:val="left" w:pos="1760"/>
              <w:tab w:val="right" w:leader="dot" w:pos="9628"/>
            </w:tabs>
            <w:rPr>
              <w:rFonts w:asciiTheme="minorHAnsi" w:eastAsiaTheme="minorEastAsia" w:hAnsiTheme="minorHAnsi" w:cstheme="minorBidi"/>
              <w:noProof/>
              <w:kern w:val="2"/>
              <w:sz w:val="22"/>
              <w:szCs w:val="22"/>
              <w:lang w:val="en-US" w:eastAsia="en-US"/>
            </w:rPr>
          </w:pPr>
          <w:hyperlink w:anchor="_Toc144898865" w:history="1">
            <w:r w:rsidR="00511FC7" w:rsidRPr="00D0577B">
              <w:rPr>
                <w:rStyle w:val="-"/>
                <w:rFonts w:eastAsia="SimSun"/>
                <w:noProof/>
                <w:lang w:val="el-GR"/>
              </w:rPr>
              <w:t>1.1.3.</w:t>
            </w:r>
            <w:r w:rsidR="00511FC7">
              <w:rPr>
                <w:rFonts w:asciiTheme="minorHAnsi" w:eastAsiaTheme="minorEastAsia" w:hAnsiTheme="minorHAnsi" w:cstheme="minorBidi"/>
                <w:noProof/>
                <w:kern w:val="2"/>
                <w:sz w:val="22"/>
                <w:szCs w:val="22"/>
                <w:lang w:val="en-US" w:eastAsia="en-US"/>
              </w:rPr>
              <w:tab/>
            </w:r>
            <w:r w:rsidR="00511FC7" w:rsidRPr="00D0577B">
              <w:rPr>
                <w:rStyle w:val="-"/>
                <w:rFonts w:eastAsia="SimSun"/>
                <w:bCs/>
                <w:noProof/>
                <w:lang w:val="el-GR"/>
              </w:rPr>
              <w:t>Όργανα &amp; Επιτροπές Παρακολούθησης, Διακυβέρνησης και Ελέγχου του Έργου</w:t>
            </w:r>
            <w:r w:rsidR="00511FC7">
              <w:rPr>
                <w:noProof/>
                <w:webHidden/>
              </w:rPr>
              <w:tab/>
            </w:r>
            <w:r w:rsidR="00EA772A">
              <w:rPr>
                <w:noProof/>
                <w:webHidden/>
              </w:rPr>
              <w:fldChar w:fldCharType="begin"/>
            </w:r>
            <w:r w:rsidR="00511FC7">
              <w:rPr>
                <w:noProof/>
                <w:webHidden/>
              </w:rPr>
              <w:instrText xml:space="preserve"> PAGEREF _Toc144898865 \h </w:instrText>
            </w:r>
            <w:r w:rsidR="00EA772A">
              <w:rPr>
                <w:noProof/>
                <w:webHidden/>
              </w:rPr>
            </w:r>
            <w:r w:rsidR="00EA772A">
              <w:rPr>
                <w:noProof/>
                <w:webHidden/>
              </w:rPr>
              <w:fldChar w:fldCharType="separate"/>
            </w:r>
            <w:r>
              <w:rPr>
                <w:noProof/>
                <w:webHidden/>
              </w:rPr>
              <w:t>69</w:t>
            </w:r>
            <w:r w:rsidR="00EA772A">
              <w:rPr>
                <w:noProof/>
                <w:webHidden/>
              </w:rPr>
              <w:fldChar w:fldCharType="end"/>
            </w:r>
          </w:hyperlink>
        </w:p>
        <w:p w14:paraId="031330E0" w14:textId="0D53C654"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66" w:history="1">
            <w:r w:rsidR="00511FC7" w:rsidRPr="00D0577B">
              <w:rPr>
                <w:rStyle w:val="-"/>
                <w:noProof/>
                <w:lang w:val="el-GR"/>
              </w:rPr>
              <w:t>2.</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Περιγραφή Φυσικού Αντικειμένου της Σύμβασης</w:t>
            </w:r>
            <w:r w:rsidR="00511FC7">
              <w:rPr>
                <w:noProof/>
                <w:webHidden/>
              </w:rPr>
              <w:tab/>
            </w:r>
            <w:r w:rsidR="00EA772A">
              <w:rPr>
                <w:noProof/>
                <w:webHidden/>
              </w:rPr>
              <w:fldChar w:fldCharType="begin"/>
            </w:r>
            <w:r w:rsidR="00511FC7">
              <w:rPr>
                <w:noProof/>
                <w:webHidden/>
              </w:rPr>
              <w:instrText xml:space="preserve"> PAGEREF _Toc144898866 \h </w:instrText>
            </w:r>
            <w:r w:rsidR="00EA772A">
              <w:rPr>
                <w:noProof/>
                <w:webHidden/>
              </w:rPr>
            </w:r>
            <w:r w:rsidR="00EA772A">
              <w:rPr>
                <w:noProof/>
                <w:webHidden/>
              </w:rPr>
              <w:fldChar w:fldCharType="separate"/>
            </w:r>
            <w:r>
              <w:rPr>
                <w:noProof/>
                <w:webHidden/>
              </w:rPr>
              <w:t>70</w:t>
            </w:r>
            <w:r w:rsidR="00EA772A">
              <w:rPr>
                <w:noProof/>
                <w:webHidden/>
              </w:rPr>
              <w:fldChar w:fldCharType="end"/>
            </w:r>
          </w:hyperlink>
        </w:p>
        <w:p w14:paraId="1246C1D1" w14:textId="40EA3D64"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67" w:history="1">
            <w:r w:rsidR="00511FC7" w:rsidRPr="00D0577B">
              <w:rPr>
                <w:rStyle w:val="-"/>
                <w:noProof/>
                <w:lang w:val="el-GR"/>
              </w:rPr>
              <w:t>2.1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ΠΕΡΙΒΑΛΛΟΝ ΤΟΥ ΕΡΓΟΥ</w:t>
            </w:r>
            <w:r w:rsidR="00511FC7">
              <w:rPr>
                <w:noProof/>
                <w:webHidden/>
              </w:rPr>
              <w:tab/>
            </w:r>
            <w:r w:rsidR="00EA772A">
              <w:rPr>
                <w:noProof/>
                <w:webHidden/>
              </w:rPr>
              <w:fldChar w:fldCharType="begin"/>
            </w:r>
            <w:r w:rsidR="00511FC7">
              <w:rPr>
                <w:noProof/>
                <w:webHidden/>
              </w:rPr>
              <w:instrText xml:space="preserve"> PAGEREF _Toc144898867 \h </w:instrText>
            </w:r>
            <w:r w:rsidR="00EA772A">
              <w:rPr>
                <w:noProof/>
                <w:webHidden/>
              </w:rPr>
            </w:r>
            <w:r w:rsidR="00EA772A">
              <w:rPr>
                <w:noProof/>
                <w:webHidden/>
              </w:rPr>
              <w:fldChar w:fldCharType="separate"/>
            </w:r>
            <w:r>
              <w:rPr>
                <w:noProof/>
                <w:webHidden/>
              </w:rPr>
              <w:t>70</w:t>
            </w:r>
            <w:r w:rsidR="00EA772A">
              <w:rPr>
                <w:noProof/>
                <w:webHidden/>
              </w:rPr>
              <w:fldChar w:fldCharType="end"/>
            </w:r>
          </w:hyperlink>
        </w:p>
        <w:p w14:paraId="3F862A7F" w14:textId="7E9F3508"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68" w:history="1">
            <w:r w:rsidR="00511FC7" w:rsidRPr="00D0577B">
              <w:rPr>
                <w:rStyle w:val="-"/>
                <w:noProof/>
                <w:lang w:val="el-GR"/>
              </w:rPr>
              <w:t>2.2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Αντικείμενο της Σύμβασης</w:t>
            </w:r>
            <w:r w:rsidR="00511FC7">
              <w:rPr>
                <w:noProof/>
                <w:webHidden/>
              </w:rPr>
              <w:tab/>
            </w:r>
            <w:r w:rsidR="00EA772A">
              <w:rPr>
                <w:noProof/>
                <w:webHidden/>
              </w:rPr>
              <w:fldChar w:fldCharType="begin"/>
            </w:r>
            <w:r w:rsidR="00511FC7">
              <w:rPr>
                <w:noProof/>
                <w:webHidden/>
              </w:rPr>
              <w:instrText xml:space="preserve"> PAGEREF _Toc144898868 \h </w:instrText>
            </w:r>
            <w:r w:rsidR="00EA772A">
              <w:rPr>
                <w:noProof/>
                <w:webHidden/>
              </w:rPr>
            </w:r>
            <w:r w:rsidR="00EA772A">
              <w:rPr>
                <w:noProof/>
                <w:webHidden/>
              </w:rPr>
              <w:fldChar w:fldCharType="separate"/>
            </w:r>
            <w:r>
              <w:rPr>
                <w:noProof/>
                <w:webHidden/>
              </w:rPr>
              <w:t>72</w:t>
            </w:r>
            <w:r w:rsidR="00EA772A">
              <w:rPr>
                <w:noProof/>
                <w:webHidden/>
              </w:rPr>
              <w:fldChar w:fldCharType="end"/>
            </w:r>
          </w:hyperlink>
        </w:p>
        <w:p w14:paraId="19192421" w14:textId="0C461867"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69" w:history="1">
            <w:r w:rsidR="00511FC7" w:rsidRPr="00D0577B">
              <w:rPr>
                <w:rStyle w:val="-"/>
                <w:noProof/>
                <w:lang w:val="el-GR"/>
              </w:rPr>
              <w:t>3.</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Μεθοδολογία Υλοποίησης</w:t>
            </w:r>
            <w:r w:rsidR="00511FC7">
              <w:rPr>
                <w:noProof/>
                <w:webHidden/>
              </w:rPr>
              <w:tab/>
            </w:r>
            <w:r w:rsidR="00EA772A">
              <w:rPr>
                <w:noProof/>
                <w:webHidden/>
              </w:rPr>
              <w:fldChar w:fldCharType="begin"/>
            </w:r>
            <w:r w:rsidR="00511FC7">
              <w:rPr>
                <w:noProof/>
                <w:webHidden/>
              </w:rPr>
              <w:instrText xml:space="preserve"> PAGEREF _Toc144898869 \h </w:instrText>
            </w:r>
            <w:r w:rsidR="00EA772A">
              <w:rPr>
                <w:noProof/>
                <w:webHidden/>
              </w:rPr>
            </w:r>
            <w:r w:rsidR="00EA772A">
              <w:rPr>
                <w:noProof/>
                <w:webHidden/>
              </w:rPr>
              <w:fldChar w:fldCharType="separate"/>
            </w:r>
            <w:r>
              <w:rPr>
                <w:noProof/>
                <w:webHidden/>
              </w:rPr>
              <w:t>73</w:t>
            </w:r>
            <w:r w:rsidR="00EA772A">
              <w:rPr>
                <w:noProof/>
                <w:webHidden/>
              </w:rPr>
              <w:fldChar w:fldCharType="end"/>
            </w:r>
          </w:hyperlink>
        </w:p>
        <w:p w14:paraId="748BBF3B" w14:textId="6DCF625E"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70" w:history="1">
            <w:r w:rsidR="00511FC7" w:rsidRPr="00D0577B">
              <w:rPr>
                <w:rStyle w:val="-"/>
                <w:noProof/>
                <w:lang w:val="el-GR"/>
              </w:rPr>
              <w:t>3.1</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Χρονοδιάγραμμα</w:t>
            </w:r>
            <w:r w:rsidR="00511FC7">
              <w:rPr>
                <w:noProof/>
                <w:webHidden/>
              </w:rPr>
              <w:tab/>
            </w:r>
            <w:r w:rsidR="00EA772A">
              <w:rPr>
                <w:noProof/>
                <w:webHidden/>
              </w:rPr>
              <w:fldChar w:fldCharType="begin"/>
            </w:r>
            <w:r w:rsidR="00511FC7">
              <w:rPr>
                <w:noProof/>
                <w:webHidden/>
              </w:rPr>
              <w:instrText xml:space="preserve"> PAGEREF _Toc144898870 \h </w:instrText>
            </w:r>
            <w:r w:rsidR="00EA772A">
              <w:rPr>
                <w:noProof/>
                <w:webHidden/>
              </w:rPr>
            </w:r>
            <w:r w:rsidR="00EA772A">
              <w:rPr>
                <w:noProof/>
                <w:webHidden/>
              </w:rPr>
              <w:fldChar w:fldCharType="separate"/>
            </w:r>
            <w:r>
              <w:rPr>
                <w:noProof/>
                <w:webHidden/>
              </w:rPr>
              <w:t>74</w:t>
            </w:r>
            <w:r w:rsidR="00EA772A">
              <w:rPr>
                <w:noProof/>
                <w:webHidden/>
              </w:rPr>
              <w:fldChar w:fldCharType="end"/>
            </w:r>
          </w:hyperlink>
        </w:p>
        <w:p w14:paraId="303431F2" w14:textId="68411703"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71" w:history="1">
            <w:r w:rsidR="00511FC7" w:rsidRPr="00D0577B">
              <w:rPr>
                <w:rStyle w:val="-"/>
                <w:noProof/>
                <w:lang w:val="el-GR"/>
              </w:rPr>
              <w:t>3.2</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Χρόνος Υποβολής και Διαδικασία Οριστικοποίησης Παραδοτέων</w:t>
            </w:r>
            <w:r w:rsidR="00511FC7">
              <w:rPr>
                <w:noProof/>
                <w:webHidden/>
              </w:rPr>
              <w:tab/>
            </w:r>
            <w:r w:rsidR="00EA772A">
              <w:rPr>
                <w:noProof/>
                <w:webHidden/>
              </w:rPr>
              <w:fldChar w:fldCharType="begin"/>
            </w:r>
            <w:r w:rsidR="00511FC7">
              <w:rPr>
                <w:noProof/>
                <w:webHidden/>
              </w:rPr>
              <w:instrText xml:space="preserve"> PAGEREF _Toc144898871 \h </w:instrText>
            </w:r>
            <w:r w:rsidR="00EA772A">
              <w:rPr>
                <w:noProof/>
                <w:webHidden/>
              </w:rPr>
            </w:r>
            <w:r w:rsidR="00EA772A">
              <w:rPr>
                <w:noProof/>
                <w:webHidden/>
              </w:rPr>
              <w:fldChar w:fldCharType="separate"/>
            </w:r>
            <w:r>
              <w:rPr>
                <w:noProof/>
                <w:webHidden/>
              </w:rPr>
              <w:t>74</w:t>
            </w:r>
            <w:r w:rsidR="00EA772A">
              <w:rPr>
                <w:noProof/>
                <w:webHidden/>
              </w:rPr>
              <w:fldChar w:fldCharType="end"/>
            </w:r>
          </w:hyperlink>
        </w:p>
        <w:p w14:paraId="5D6CDFF6" w14:textId="7DB8E0B8"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72" w:history="1">
            <w:r w:rsidR="00511FC7" w:rsidRPr="00D0577B">
              <w:rPr>
                <w:rStyle w:val="-"/>
                <w:noProof/>
                <w:lang w:val="el-GR"/>
              </w:rPr>
              <w:t>3.3</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Ομάδα Έργου/Σχήμα Διοίκησης Έργου</w:t>
            </w:r>
            <w:r w:rsidR="00511FC7">
              <w:rPr>
                <w:noProof/>
                <w:webHidden/>
              </w:rPr>
              <w:tab/>
            </w:r>
            <w:r w:rsidR="00EA772A">
              <w:rPr>
                <w:noProof/>
                <w:webHidden/>
              </w:rPr>
              <w:fldChar w:fldCharType="begin"/>
            </w:r>
            <w:r w:rsidR="00511FC7">
              <w:rPr>
                <w:noProof/>
                <w:webHidden/>
              </w:rPr>
              <w:instrText xml:space="preserve"> PAGEREF _Toc144898872 \h </w:instrText>
            </w:r>
            <w:r w:rsidR="00EA772A">
              <w:rPr>
                <w:noProof/>
                <w:webHidden/>
              </w:rPr>
            </w:r>
            <w:r w:rsidR="00EA772A">
              <w:rPr>
                <w:noProof/>
                <w:webHidden/>
              </w:rPr>
              <w:fldChar w:fldCharType="separate"/>
            </w:r>
            <w:r>
              <w:rPr>
                <w:noProof/>
                <w:webHidden/>
              </w:rPr>
              <w:t>75</w:t>
            </w:r>
            <w:r w:rsidR="00EA772A">
              <w:rPr>
                <w:noProof/>
                <w:webHidden/>
              </w:rPr>
              <w:fldChar w:fldCharType="end"/>
            </w:r>
          </w:hyperlink>
        </w:p>
        <w:p w14:paraId="34D8D269" w14:textId="52A17F9F"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73" w:history="1">
            <w:r w:rsidR="00511FC7" w:rsidRPr="00D0577B">
              <w:rPr>
                <w:rStyle w:val="-"/>
                <w:noProof/>
                <w:lang w:val="el-GR"/>
              </w:rPr>
              <w:t>3.4</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Μεθοδολογία διασφάλισης ποιότητας</w:t>
            </w:r>
            <w:r w:rsidR="00511FC7">
              <w:rPr>
                <w:noProof/>
                <w:webHidden/>
              </w:rPr>
              <w:tab/>
            </w:r>
            <w:r w:rsidR="00EA772A">
              <w:rPr>
                <w:noProof/>
                <w:webHidden/>
              </w:rPr>
              <w:fldChar w:fldCharType="begin"/>
            </w:r>
            <w:r w:rsidR="00511FC7">
              <w:rPr>
                <w:noProof/>
                <w:webHidden/>
              </w:rPr>
              <w:instrText xml:space="preserve"> PAGEREF _Toc144898873 \h </w:instrText>
            </w:r>
            <w:r w:rsidR="00EA772A">
              <w:rPr>
                <w:noProof/>
                <w:webHidden/>
              </w:rPr>
            </w:r>
            <w:r w:rsidR="00EA772A">
              <w:rPr>
                <w:noProof/>
                <w:webHidden/>
              </w:rPr>
              <w:fldChar w:fldCharType="separate"/>
            </w:r>
            <w:r>
              <w:rPr>
                <w:noProof/>
                <w:webHidden/>
              </w:rPr>
              <w:t>75</w:t>
            </w:r>
            <w:r w:rsidR="00EA772A">
              <w:rPr>
                <w:noProof/>
                <w:webHidden/>
              </w:rPr>
              <w:fldChar w:fldCharType="end"/>
            </w:r>
          </w:hyperlink>
        </w:p>
        <w:p w14:paraId="7D0CCB26" w14:textId="442AA756" w:rsidR="00511FC7" w:rsidRDefault="00D64694">
          <w:pPr>
            <w:pStyle w:val="40"/>
            <w:tabs>
              <w:tab w:val="left" w:pos="1320"/>
              <w:tab w:val="right" w:leader="dot" w:pos="9628"/>
            </w:tabs>
            <w:rPr>
              <w:rFonts w:asciiTheme="minorHAnsi" w:eastAsiaTheme="minorEastAsia" w:hAnsiTheme="minorHAnsi" w:cstheme="minorBidi"/>
              <w:noProof/>
              <w:kern w:val="2"/>
              <w:sz w:val="22"/>
              <w:szCs w:val="22"/>
              <w:lang w:val="en-US" w:eastAsia="en-US"/>
            </w:rPr>
          </w:pPr>
          <w:hyperlink w:anchor="_Toc144898874" w:history="1">
            <w:r w:rsidR="00511FC7" w:rsidRPr="00D0577B">
              <w:rPr>
                <w:rStyle w:val="-"/>
                <w:noProof/>
                <w:lang w:val="el-GR"/>
              </w:rPr>
              <w:t>3.5</w:t>
            </w:r>
            <w:r w:rsidR="00511FC7">
              <w:rPr>
                <w:rFonts w:asciiTheme="minorHAnsi" w:eastAsiaTheme="minorEastAsia" w:hAnsiTheme="minorHAnsi" w:cstheme="minorBidi"/>
                <w:noProof/>
                <w:kern w:val="2"/>
                <w:sz w:val="22"/>
                <w:szCs w:val="22"/>
                <w:lang w:val="en-US" w:eastAsia="en-US"/>
              </w:rPr>
              <w:tab/>
            </w:r>
            <w:r w:rsidR="00511FC7" w:rsidRPr="00D0577B">
              <w:rPr>
                <w:rStyle w:val="-"/>
                <w:noProof/>
                <w:lang w:val="el-GR"/>
              </w:rPr>
              <w:t>Τόπος υλοποίησης/ παροχής των υπηρεσιών</w:t>
            </w:r>
            <w:r w:rsidR="00511FC7">
              <w:rPr>
                <w:noProof/>
                <w:webHidden/>
              </w:rPr>
              <w:tab/>
            </w:r>
            <w:r w:rsidR="00EA772A">
              <w:rPr>
                <w:noProof/>
                <w:webHidden/>
              </w:rPr>
              <w:fldChar w:fldCharType="begin"/>
            </w:r>
            <w:r w:rsidR="00511FC7">
              <w:rPr>
                <w:noProof/>
                <w:webHidden/>
              </w:rPr>
              <w:instrText xml:space="preserve"> PAGEREF _Toc144898874 \h </w:instrText>
            </w:r>
            <w:r w:rsidR="00EA772A">
              <w:rPr>
                <w:noProof/>
                <w:webHidden/>
              </w:rPr>
            </w:r>
            <w:r w:rsidR="00EA772A">
              <w:rPr>
                <w:noProof/>
                <w:webHidden/>
              </w:rPr>
              <w:fldChar w:fldCharType="separate"/>
            </w:r>
            <w:r>
              <w:rPr>
                <w:noProof/>
                <w:webHidden/>
              </w:rPr>
              <w:t>76</w:t>
            </w:r>
            <w:r w:rsidR="00EA772A">
              <w:rPr>
                <w:noProof/>
                <w:webHidden/>
              </w:rPr>
              <w:fldChar w:fldCharType="end"/>
            </w:r>
          </w:hyperlink>
        </w:p>
        <w:p w14:paraId="6EDA7C2B" w14:textId="5F8DB2D4"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75" w:history="1">
            <w:r w:rsidR="00511FC7" w:rsidRPr="00D0577B">
              <w:rPr>
                <w:rStyle w:val="-"/>
                <w:noProof/>
                <w:lang w:val="el-GR"/>
              </w:rPr>
              <w:t>ΠΑΡΑΡΤΗΜΑ ΙΙ – Πίνακες Συμμόρφωσης</w:t>
            </w:r>
            <w:r w:rsidR="00511FC7">
              <w:rPr>
                <w:noProof/>
                <w:webHidden/>
              </w:rPr>
              <w:tab/>
            </w:r>
            <w:r w:rsidR="00EA772A">
              <w:rPr>
                <w:noProof/>
                <w:webHidden/>
              </w:rPr>
              <w:fldChar w:fldCharType="begin"/>
            </w:r>
            <w:r w:rsidR="00511FC7">
              <w:rPr>
                <w:noProof/>
                <w:webHidden/>
              </w:rPr>
              <w:instrText xml:space="preserve"> PAGEREF _Toc144898875 \h </w:instrText>
            </w:r>
            <w:r w:rsidR="00EA772A">
              <w:rPr>
                <w:noProof/>
                <w:webHidden/>
              </w:rPr>
            </w:r>
            <w:r w:rsidR="00EA772A">
              <w:rPr>
                <w:noProof/>
                <w:webHidden/>
              </w:rPr>
              <w:fldChar w:fldCharType="separate"/>
            </w:r>
            <w:r>
              <w:rPr>
                <w:noProof/>
                <w:webHidden/>
              </w:rPr>
              <w:t>77</w:t>
            </w:r>
            <w:r w:rsidR="00EA772A">
              <w:rPr>
                <w:noProof/>
                <w:webHidden/>
              </w:rPr>
              <w:fldChar w:fldCharType="end"/>
            </w:r>
          </w:hyperlink>
        </w:p>
        <w:p w14:paraId="4EDA7821" w14:textId="0BB55D65"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76" w:history="1">
            <w:r w:rsidR="00511FC7" w:rsidRPr="00D0577B">
              <w:rPr>
                <w:rStyle w:val="-"/>
                <w:noProof/>
                <w:lang w:val="el-GR"/>
              </w:rPr>
              <w:t>ΠΑΡΑΡΤΗΜΑ ΙΙI – ΕΥΡΩΠΑΙΚΟ ΕΝΙΑΙΟ ΕΓΓΡΑΦΟ ΣΥΜΒΑΣΗΣ (ΕΕΕΣ)</w:t>
            </w:r>
            <w:r w:rsidR="00511FC7">
              <w:rPr>
                <w:noProof/>
                <w:webHidden/>
              </w:rPr>
              <w:tab/>
            </w:r>
            <w:r w:rsidR="00EA772A">
              <w:rPr>
                <w:noProof/>
                <w:webHidden/>
              </w:rPr>
              <w:fldChar w:fldCharType="begin"/>
            </w:r>
            <w:r w:rsidR="00511FC7">
              <w:rPr>
                <w:noProof/>
                <w:webHidden/>
              </w:rPr>
              <w:instrText xml:space="preserve"> PAGEREF _Toc144898876 \h </w:instrText>
            </w:r>
            <w:r w:rsidR="00EA772A">
              <w:rPr>
                <w:noProof/>
                <w:webHidden/>
              </w:rPr>
            </w:r>
            <w:r w:rsidR="00EA772A">
              <w:rPr>
                <w:noProof/>
                <w:webHidden/>
              </w:rPr>
              <w:fldChar w:fldCharType="separate"/>
            </w:r>
            <w:r>
              <w:rPr>
                <w:noProof/>
                <w:webHidden/>
              </w:rPr>
              <w:t>78</w:t>
            </w:r>
            <w:r w:rsidR="00EA772A">
              <w:rPr>
                <w:noProof/>
                <w:webHidden/>
              </w:rPr>
              <w:fldChar w:fldCharType="end"/>
            </w:r>
          </w:hyperlink>
        </w:p>
        <w:p w14:paraId="2E3F633B" w14:textId="12DA4594" w:rsidR="00511FC7" w:rsidRDefault="00D64694">
          <w:pPr>
            <w:pStyle w:val="40"/>
            <w:tabs>
              <w:tab w:val="right" w:leader="dot" w:pos="9628"/>
            </w:tabs>
            <w:rPr>
              <w:rFonts w:asciiTheme="minorHAnsi" w:eastAsiaTheme="minorEastAsia" w:hAnsiTheme="minorHAnsi" w:cstheme="minorBidi"/>
              <w:noProof/>
              <w:kern w:val="2"/>
              <w:sz w:val="22"/>
              <w:szCs w:val="22"/>
              <w:lang w:val="en-US" w:eastAsia="en-US"/>
            </w:rPr>
          </w:pPr>
          <w:hyperlink w:anchor="_Toc144898877" w:history="1">
            <w:r w:rsidR="00511FC7" w:rsidRPr="00D0577B">
              <w:rPr>
                <w:rStyle w:val="-"/>
                <w:noProof/>
                <w:lang w:val="el-GR"/>
              </w:rPr>
              <w:t>ΕΥΡΩΠΑΙΚΟ ΕΝΙΑΙΟ ΕΓΓΡΑΦΟ ΣΥΜΒΑΣΗΣ (ΕΕΕΣ)</w:t>
            </w:r>
            <w:r w:rsidR="00511FC7">
              <w:rPr>
                <w:noProof/>
                <w:webHidden/>
              </w:rPr>
              <w:tab/>
            </w:r>
            <w:r w:rsidR="00EA772A">
              <w:rPr>
                <w:noProof/>
                <w:webHidden/>
              </w:rPr>
              <w:fldChar w:fldCharType="begin"/>
            </w:r>
            <w:r w:rsidR="00511FC7">
              <w:rPr>
                <w:noProof/>
                <w:webHidden/>
              </w:rPr>
              <w:instrText xml:space="preserve"> PAGEREF _Toc144898877 \h </w:instrText>
            </w:r>
            <w:r w:rsidR="00EA772A">
              <w:rPr>
                <w:noProof/>
                <w:webHidden/>
              </w:rPr>
            </w:r>
            <w:r w:rsidR="00EA772A">
              <w:rPr>
                <w:noProof/>
                <w:webHidden/>
              </w:rPr>
              <w:fldChar w:fldCharType="separate"/>
            </w:r>
            <w:r>
              <w:rPr>
                <w:noProof/>
                <w:webHidden/>
              </w:rPr>
              <w:t>78</w:t>
            </w:r>
            <w:r w:rsidR="00EA772A">
              <w:rPr>
                <w:noProof/>
                <w:webHidden/>
              </w:rPr>
              <w:fldChar w:fldCharType="end"/>
            </w:r>
          </w:hyperlink>
        </w:p>
        <w:p w14:paraId="50CE8EB9" w14:textId="106232BE"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78" w:history="1">
            <w:r w:rsidR="00511FC7" w:rsidRPr="00D0577B">
              <w:rPr>
                <w:rStyle w:val="-"/>
                <w:noProof/>
                <w:lang w:val="el-GR"/>
              </w:rPr>
              <w:t>ΠΑΡΑΡΤΗΜΑ Ι</w:t>
            </w:r>
            <w:r w:rsidR="00511FC7" w:rsidRPr="00D0577B">
              <w:rPr>
                <w:rStyle w:val="-"/>
                <w:noProof/>
              </w:rPr>
              <w:t>V</w:t>
            </w:r>
            <w:r w:rsidR="00511FC7" w:rsidRPr="00D0577B">
              <w:rPr>
                <w:rStyle w:val="-"/>
                <w:noProof/>
                <w:lang w:val="el-GR"/>
              </w:rPr>
              <w:t xml:space="preserve"> – Υπόδειγμα Βιογραφικού Σημειώματος</w:t>
            </w:r>
            <w:r w:rsidR="00511FC7">
              <w:rPr>
                <w:noProof/>
                <w:webHidden/>
              </w:rPr>
              <w:tab/>
            </w:r>
            <w:r w:rsidR="00EA772A">
              <w:rPr>
                <w:noProof/>
                <w:webHidden/>
              </w:rPr>
              <w:fldChar w:fldCharType="begin"/>
            </w:r>
            <w:r w:rsidR="00511FC7">
              <w:rPr>
                <w:noProof/>
                <w:webHidden/>
              </w:rPr>
              <w:instrText xml:space="preserve"> PAGEREF _Toc144898878 \h </w:instrText>
            </w:r>
            <w:r w:rsidR="00EA772A">
              <w:rPr>
                <w:noProof/>
                <w:webHidden/>
              </w:rPr>
            </w:r>
            <w:r w:rsidR="00EA772A">
              <w:rPr>
                <w:noProof/>
                <w:webHidden/>
              </w:rPr>
              <w:fldChar w:fldCharType="separate"/>
            </w:r>
            <w:r>
              <w:rPr>
                <w:noProof/>
                <w:webHidden/>
              </w:rPr>
              <w:t>79</w:t>
            </w:r>
            <w:r w:rsidR="00EA772A">
              <w:rPr>
                <w:noProof/>
                <w:webHidden/>
              </w:rPr>
              <w:fldChar w:fldCharType="end"/>
            </w:r>
          </w:hyperlink>
        </w:p>
        <w:p w14:paraId="1F462334" w14:textId="41F90325"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79" w:history="1">
            <w:r w:rsidR="00511FC7" w:rsidRPr="00D0577B">
              <w:rPr>
                <w:rStyle w:val="-"/>
                <w:noProof/>
              </w:rPr>
              <w:t>ΠΑΡΑΡΤΗΜΑ V – Υπόδειγμα Τεχνικής Προσφοράς</w:t>
            </w:r>
            <w:r w:rsidR="00511FC7">
              <w:rPr>
                <w:noProof/>
                <w:webHidden/>
              </w:rPr>
              <w:tab/>
            </w:r>
            <w:r w:rsidR="00EA772A">
              <w:rPr>
                <w:noProof/>
                <w:webHidden/>
              </w:rPr>
              <w:fldChar w:fldCharType="begin"/>
            </w:r>
            <w:r w:rsidR="00511FC7">
              <w:rPr>
                <w:noProof/>
                <w:webHidden/>
              </w:rPr>
              <w:instrText xml:space="preserve"> PAGEREF _Toc144898879 \h </w:instrText>
            </w:r>
            <w:r w:rsidR="00EA772A">
              <w:rPr>
                <w:noProof/>
                <w:webHidden/>
              </w:rPr>
            </w:r>
            <w:r w:rsidR="00EA772A">
              <w:rPr>
                <w:noProof/>
                <w:webHidden/>
              </w:rPr>
              <w:fldChar w:fldCharType="separate"/>
            </w:r>
            <w:r>
              <w:rPr>
                <w:noProof/>
                <w:webHidden/>
              </w:rPr>
              <w:t>82</w:t>
            </w:r>
            <w:r w:rsidR="00EA772A">
              <w:rPr>
                <w:noProof/>
                <w:webHidden/>
              </w:rPr>
              <w:fldChar w:fldCharType="end"/>
            </w:r>
          </w:hyperlink>
        </w:p>
        <w:p w14:paraId="60C14D1E" w14:textId="09D5667B"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80" w:history="1">
            <w:r w:rsidR="00511FC7" w:rsidRPr="00D0577B">
              <w:rPr>
                <w:rStyle w:val="-"/>
                <w:noProof/>
                <w:lang w:val="el-GR"/>
              </w:rPr>
              <w:t xml:space="preserve">ΠΑΡΑΡΤΗΜΑ </w:t>
            </w:r>
            <w:r w:rsidR="00511FC7" w:rsidRPr="00D0577B">
              <w:rPr>
                <w:rStyle w:val="-"/>
                <w:noProof/>
              </w:rPr>
              <w:t>VI</w:t>
            </w:r>
            <w:r w:rsidR="00511FC7" w:rsidRPr="00D0577B">
              <w:rPr>
                <w:rStyle w:val="-"/>
                <w:noProof/>
                <w:lang w:val="el-GR"/>
              </w:rPr>
              <w:t xml:space="preserve"> – Υπόδειγμα Οικονομικής Προσφοράς</w:t>
            </w:r>
            <w:r w:rsidR="00511FC7">
              <w:rPr>
                <w:noProof/>
                <w:webHidden/>
              </w:rPr>
              <w:tab/>
            </w:r>
            <w:r w:rsidR="00EA772A">
              <w:rPr>
                <w:noProof/>
                <w:webHidden/>
              </w:rPr>
              <w:fldChar w:fldCharType="begin"/>
            </w:r>
            <w:r w:rsidR="00511FC7">
              <w:rPr>
                <w:noProof/>
                <w:webHidden/>
              </w:rPr>
              <w:instrText xml:space="preserve"> PAGEREF _Toc144898880 \h </w:instrText>
            </w:r>
            <w:r w:rsidR="00EA772A">
              <w:rPr>
                <w:noProof/>
                <w:webHidden/>
              </w:rPr>
            </w:r>
            <w:r w:rsidR="00EA772A">
              <w:rPr>
                <w:noProof/>
                <w:webHidden/>
              </w:rPr>
              <w:fldChar w:fldCharType="separate"/>
            </w:r>
            <w:r>
              <w:rPr>
                <w:noProof/>
                <w:webHidden/>
              </w:rPr>
              <w:t>83</w:t>
            </w:r>
            <w:r w:rsidR="00EA772A">
              <w:rPr>
                <w:noProof/>
                <w:webHidden/>
              </w:rPr>
              <w:fldChar w:fldCharType="end"/>
            </w:r>
          </w:hyperlink>
        </w:p>
        <w:p w14:paraId="72B85FD2" w14:textId="75DBA8F3"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81" w:history="1">
            <w:r w:rsidR="00511FC7" w:rsidRPr="00D0577B">
              <w:rPr>
                <w:rStyle w:val="-"/>
                <w:noProof/>
                <w:lang w:val="el-GR"/>
              </w:rPr>
              <w:t>1.</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Συγκεντρωτικός Πίνακας Οικονομικής Προσφοράς Έργου</w:t>
            </w:r>
            <w:r w:rsidR="00511FC7">
              <w:rPr>
                <w:noProof/>
                <w:webHidden/>
              </w:rPr>
              <w:tab/>
            </w:r>
            <w:r w:rsidR="00EA772A">
              <w:rPr>
                <w:noProof/>
                <w:webHidden/>
              </w:rPr>
              <w:fldChar w:fldCharType="begin"/>
            </w:r>
            <w:r w:rsidR="00511FC7">
              <w:rPr>
                <w:noProof/>
                <w:webHidden/>
              </w:rPr>
              <w:instrText xml:space="preserve"> PAGEREF _Toc144898881 \h </w:instrText>
            </w:r>
            <w:r w:rsidR="00EA772A">
              <w:rPr>
                <w:noProof/>
                <w:webHidden/>
              </w:rPr>
            </w:r>
            <w:r w:rsidR="00EA772A">
              <w:rPr>
                <w:noProof/>
                <w:webHidden/>
              </w:rPr>
              <w:fldChar w:fldCharType="separate"/>
            </w:r>
            <w:r>
              <w:rPr>
                <w:noProof/>
                <w:webHidden/>
              </w:rPr>
              <w:t>83</w:t>
            </w:r>
            <w:r w:rsidR="00EA772A">
              <w:rPr>
                <w:noProof/>
                <w:webHidden/>
              </w:rPr>
              <w:fldChar w:fldCharType="end"/>
            </w:r>
          </w:hyperlink>
        </w:p>
        <w:p w14:paraId="2640F905" w14:textId="5AC9F2FC"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82" w:history="1">
            <w:r w:rsidR="00511FC7" w:rsidRPr="00D0577B">
              <w:rPr>
                <w:rStyle w:val="-"/>
                <w:noProof/>
                <w:lang w:val="el-GR"/>
              </w:rPr>
              <w:t xml:space="preserve">ΠΑΡΑΡΤΗΜΑ </w:t>
            </w:r>
            <w:r w:rsidR="00511FC7" w:rsidRPr="00D0577B">
              <w:rPr>
                <w:rStyle w:val="-"/>
                <w:noProof/>
              </w:rPr>
              <w:t>VI</w:t>
            </w:r>
            <w:r w:rsidR="00511FC7" w:rsidRPr="00D0577B">
              <w:rPr>
                <w:rStyle w:val="-"/>
                <w:noProof/>
                <w:lang w:val="el-GR"/>
              </w:rPr>
              <w:t>Ι – Άλλες Δηλώσεις</w:t>
            </w:r>
            <w:r w:rsidR="00511FC7">
              <w:rPr>
                <w:noProof/>
                <w:webHidden/>
              </w:rPr>
              <w:tab/>
            </w:r>
            <w:r w:rsidR="00EA772A">
              <w:rPr>
                <w:noProof/>
                <w:webHidden/>
              </w:rPr>
              <w:fldChar w:fldCharType="begin"/>
            </w:r>
            <w:r w:rsidR="00511FC7">
              <w:rPr>
                <w:noProof/>
                <w:webHidden/>
              </w:rPr>
              <w:instrText xml:space="preserve"> PAGEREF _Toc144898882 \h </w:instrText>
            </w:r>
            <w:r w:rsidR="00EA772A">
              <w:rPr>
                <w:noProof/>
                <w:webHidden/>
              </w:rPr>
            </w:r>
            <w:r w:rsidR="00EA772A">
              <w:rPr>
                <w:noProof/>
                <w:webHidden/>
              </w:rPr>
              <w:fldChar w:fldCharType="separate"/>
            </w:r>
            <w:r>
              <w:rPr>
                <w:noProof/>
                <w:webHidden/>
              </w:rPr>
              <w:t>84</w:t>
            </w:r>
            <w:r w:rsidR="00EA772A">
              <w:rPr>
                <w:noProof/>
                <w:webHidden/>
              </w:rPr>
              <w:fldChar w:fldCharType="end"/>
            </w:r>
          </w:hyperlink>
        </w:p>
        <w:p w14:paraId="259E06DD" w14:textId="6DE05451"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83" w:history="1">
            <w:r w:rsidR="00511FC7" w:rsidRPr="00D0577B">
              <w:rPr>
                <w:rStyle w:val="-"/>
                <w:noProof/>
                <w:lang w:val="el-GR"/>
              </w:rPr>
              <w:t xml:space="preserve">ΠΑΡΑΡΤΗΜΑ </w:t>
            </w:r>
            <w:r w:rsidR="00511FC7" w:rsidRPr="00D0577B">
              <w:rPr>
                <w:rStyle w:val="-"/>
                <w:noProof/>
              </w:rPr>
              <w:t>VIII</w:t>
            </w:r>
            <w:r w:rsidR="00511FC7" w:rsidRPr="00D0577B">
              <w:rPr>
                <w:rStyle w:val="-"/>
                <w:noProof/>
                <w:lang w:val="el-GR"/>
              </w:rPr>
              <w:t xml:space="preserve"> – Υποδείγματα Εγγυητικών Επιστολών</w:t>
            </w:r>
            <w:r w:rsidR="00511FC7">
              <w:rPr>
                <w:noProof/>
                <w:webHidden/>
              </w:rPr>
              <w:tab/>
            </w:r>
            <w:r w:rsidR="00EA772A">
              <w:rPr>
                <w:noProof/>
                <w:webHidden/>
              </w:rPr>
              <w:fldChar w:fldCharType="begin"/>
            </w:r>
            <w:r w:rsidR="00511FC7">
              <w:rPr>
                <w:noProof/>
                <w:webHidden/>
              </w:rPr>
              <w:instrText xml:space="preserve"> PAGEREF _Toc144898883 \h </w:instrText>
            </w:r>
            <w:r w:rsidR="00EA772A">
              <w:rPr>
                <w:noProof/>
                <w:webHidden/>
              </w:rPr>
            </w:r>
            <w:r w:rsidR="00EA772A">
              <w:rPr>
                <w:noProof/>
                <w:webHidden/>
              </w:rPr>
              <w:fldChar w:fldCharType="separate"/>
            </w:r>
            <w:r>
              <w:rPr>
                <w:noProof/>
                <w:webHidden/>
              </w:rPr>
              <w:t>85</w:t>
            </w:r>
            <w:r w:rsidR="00EA772A">
              <w:rPr>
                <w:noProof/>
                <w:webHidden/>
              </w:rPr>
              <w:fldChar w:fldCharType="end"/>
            </w:r>
          </w:hyperlink>
        </w:p>
        <w:p w14:paraId="3A7A2227" w14:textId="3A1525E6"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84" w:history="1">
            <w:r w:rsidR="00511FC7" w:rsidRPr="00D0577B">
              <w:rPr>
                <w:rStyle w:val="-"/>
                <w:noProof/>
                <w:lang w:val="el-GR"/>
              </w:rPr>
              <w:t>I.</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Εγγυητική Επιστολή Συμμετοχής</w:t>
            </w:r>
            <w:r w:rsidR="00511FC7">
              <w:rPr>
                <w:noProof/>
                <w:webHidden/>
              </w:rPr>
              <w:tab/>
            </w:r>
            <w:r w:rsidR="00EA772A">
              <w:rPr>
                <w:noProof/>
                <w:webHidden/>
              </w:rPr>
              <w:fldChar w:fldCharType="begin"/>
            </w:r>
            <w:r w:rsidR="00511FC7">
              <w:rPr>
                <w:noProof/>
                <w:webHidden/>
              </w:rPr>
              <w:instrText xml:space="preserve"> PAGEREF _Toc144898884 \h </w:instrText>
            </w:r>
            <w:r w:rsidR="00EA772A">
              <w:rPr>
                <w:noProof/>
                <w:webHidden/>
              </w:rPr>
            </w:r>
            <w:r w:rsidR="00EA772A">
              <w:rPr>
                <w:noProof/>
                <w:webHidden/>
              </w:rPr>
              <w:fldChar w:fldCharType="separate"/>
            </w:r>
            <w:r>
              <w:rPr>
                <w:noProof/>
                <w:webHidden/>
              </w:rPr>
              <w:t>85</w:t>
            </w:r>
            <w:r w:rsidR="00EA772A">
              <w:rPr>
                <w:noProof/>
                <w:webHidden/>
              </w:rPr>
              <w:fldChar w:fldCharType="end"/>
            </w:r>
          </w:hyperlink>
        </w:p>
        <w:p w14:paraId="7A7D1226" w14:textId="523D99DF" w:rsidR="00511FC7" w:rsidRDefault="00D64694">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rPr>
          </w:pPr>
          <w:hyperlink w:anchor="_Toc144898885" w:history="1">
            <w:r w:rsidR="00511FC7" w:rsidRPr="00D0577B">
              <w:rPr>
                <w:rStyle w:val="-"/>
                <w:noProof/>
                <w:lang w:val="el-GR"/>
              </w:rPr>
              <w:t>II.</w:t>
            </w:r>
            <w:r w:rsidR="00511FC7">
              <w:rPr>
                <w:rFonts w:asciiTheme="minorHAnsi" w:eastAsiaTheme="minorEastAsia" w:hAnsiTheme="minorHAnsi" w:cstheme="minorBidi"/>
                <w:i w:val="0"/>
                <w:iCs w:val="0"/>
                <w:noProof/>
                <w:kern w:val="2"/>
                <w:sz w:val="22"/>
                <w:szCs w:val="22"/>
                <w:lang w:val="en-US" w:eastAsia="en-US"/>
              </w:rPr>
              <w:tab/>
            </w:r>
            <w:r w:rsidR="00511FC7" w:rsidRPr="00D0577B">
              <w:rPr>
                <w:rStyle w:val="-"/>
                <w:noProof/>
                <w:lang w:val="el-GR"/>
              </w:rPr>
              <w:t>Εγγυητική Επιστολή Καλής Εκτέλεσης</w:t>
            </w:r>
            <w:r w:rsidR="00511FC7">
              <w:rPr>
                <w:noProof/>
                <w:webHidden/>
              </w:rPr>
              <w:tab/>
            </w:r>
            <w:r w:rsidR="00EA772A">
              <w:rPr>
                <w:noProof/>
                <w:webHidden/>
              </w:rPr>
              <w:fldChar w:fldCharType="begin"/>
            </w:r>
            <w:r w:rsidR="00511FC7">
              <w:rPr>
                <w:noProof/>
                <w:webHidden/>
              </w:rPr>
              <w:instrText xml:space="preserve"> PAGEREF _Toc144898885 \h </w:instrText>
            </w:r>
            <w:r w:rsidR="00EA772A">
              <w:rPr>
                <w:noProof/>
                <w:webHidden/>
              </w:rPr>
            </w:r>
            <w:r w:rsidR="00EA772A">
              <w:rPr>
                <w:noProof/>
                <w:webHidden/>
              </w:rPr>
              <w:fldChar w:fldCharType="separate"/>
            </w:r>
            <w:r>
              <w:rPr>
                <w:noProof/>
                <w:webHidden/>
              </w:rPr>
              <w:t>86</w:t>
            </w:r>
            <w:r w:rsidR="00EA772A">
              <w:rPr>
                <w:noProof/>
                <w:webHidden/>
              </w:rPr>
              <w:fldChar w:fldCharType="end"/>
            </w:r>
          </w:hyperlink>
        </w:p>
        <w:p w14:paraId="2B2E2FCC" w14:textId="0F8E0D88"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86" w:history="1">
            <w:r w:rsidR="00511FC7" w:rsidRPr="00D0577B">
              <w:rPr>
                <w:rStyle w:val="-"/>
                <w:noProof/>
                <w:lang w:val="el-GR"/>
              </w:rPr>
              <w:t>ΠΑΡΑΡΤΗΜΑ IX– ΕΝΗΜΕΡΩΣΗ ΓΙΑ ΤΗΝ ΕΠΕΞΕΡΓΑΣΙΑ ΠΡΟΣΩΠΙΚΩΝ ΔΕΔΟΜΕΝΩΝ</w:t>
            </w:r>
            <w:r w:rsidR="00511FC7">
              <w:rPr>
                <w:noProof/>
                <w:webHidden/>
              </w:rPr>
              <w:tab/>
            </w:r>
            <w:r w:rsidR="00EA772A">
              <w:rPr>
                <w:noProof/>
                <w:webHidden/>
              </w:rPr>
              <w:fldChar w:fldCharType="begin"/>
            </w:r>
            <w:r w:rsidR="00511FC7">
              <w:rPr>
                <w:noProof/>
                <w:webHidden/>
              </w:rPr>
              <w:instrText xml:space="preserve"> PAGEREF _Toc144898886 \h </w:instrText>
            </w:r>
            <w:r w:rsidR="00EA772A">
              <w:rPr>
                <w:noProof/>
                <w:webHidden/>
              </w:rPr>
            </w:r>
            <w:r w:rsidR="00EA772A">
              <w:rPr>
                <w:noProof/>
                <w:webHidden/>
              </w:rPr>
              <w:fldChar w:fldCharType="separate"/>
            </w:r>
            <w:r>
              <w:rPr>
                <w:noProof/>
                <w:webHidden/>
              </w:rPr>
              <w:t>87</w:t>
            </w:r>
            <w:r w:rsidR="00EA772A">
              <w:rPr>
                <w:noProof/>
                <w:webHidden/>
              </w:rPr>
              <w:fldChar w:fldCharType="end"/>
            </w:r>
          </w:hyperlink>
        </w:p>
        <w:p w14:paraId="25EC5F7B" w14:textId="2729D5D6" w:rsidR="00511FC7" w:rsidRDefault="00D64694">
          <w:pPr>
            <w:pStyle w:val="28"/>
            <w:tabs>
              <w:tab w:val="right" w:leader="dot" w:pos="9628"/>
            </w:tabs>
            <w:rPr>
              <w:rFonts w:asciiTheme="minorHAnsi" w:eastAsiaTheme="minorEastAsia" w:hAnsiTheme="minorHAnsi" w:cstheme="minorBidi"/>
              <w:smallCaps w:val="0"/>
              <w:noProof/>
              <w:kern w:val="2"/>
              <w:sz w:val="22"/>
              <w:szCs w:val="22"/>
              <w:lang w:val="en-US" w:eastAsia="en-US"/>
            </w:rPr>
          </w:pPr>
          <w:hyperlink w:anchor="_Toc144898887" w:history="1">
            <w:r w:rsidR="00511FC7" w:rsidRPr="00D0577B">
              <w:rPr>
                <w:rStyle w:val="-"/>
                <w:noProof/>
                <w:lang w:val="el-GR"/>
              </w:rPr>
              <w:t xml:space="preserve">ΠΑΡΑΡΤΗΜΑ </w:t>
            </w:r>
            <w:r w:rsidR="00511FC7" w:rsidRPr="00D0577B">
              <w:rPr>
                <w:rStyle w:val="-"/>
                <w:noProof/>
              </w:rPr>
              <w:t>X</w:t>
            </w:r>
            <w:r w:rsidR="00511FC7" w:rsidRPr="00D0577B">
              <w:rPr>
                <w:rStyle w:val="-"/>
                <w:noProof/>
                <w:lang w:val="el-GR"/>
              </w:rPr>
              <w:t xml:space="preserve"> – Ρήτρα Ακεραιότητας</w:t>
            </w:r>
            <w:r w:rsidR="00511FC7">
              <w:rPr>
                <w:noProof/>
                <w:webHidden/>
              </w:rPr>
              <w:tab/>
            </w:r>
            <w:r w:rsidR="00EA772A">
              <w:rPr>
                <w:noProof/>
                <w:webHidden/>
              </w:rPr>
              <w:fldChar w:fldCharType="begin"/>
            </w:r>
            <w:r w:rsidR="00511FC7">
              <w:rPr>
                <w:noProof/>
                <w:webHidden/>
              </w:rPr>
              <w:instrText xml:space="preserve"> PAGEREF _Toc144898887 \h </w:instrText>
            </w:r>
            <w:r w:rsidR="00EA772A">
              <w:rPr>
                <w:noProof/>
                <w:webHidden/>
              </w:rPr>
            </w:r>
            <w:r w:rsidR="00EA772A">
              <w:rPr>
                <w:noProof/>
                <w:webHidden/>
              </w:rPr>
              <w:fldChar w:fldCharType="separate"/>
            </w:r>
            <w:r>
              <w:rPr>
                <w:noProof/>
                <w:webHidden/>
              </w:rPr>
              <w:t>88</w:t>
            </w:r>
            <w:r w:rsidR="00EA772A">
              <w:rPr>
                <w:noProof/>
                <w:webHidden/>
              </w:rPr>
              <w:fldChar w:fldCharType="end"/>
            </w:r>
          </w:hyperlink>
        </w:p>
        <w:p w14:paraId="7817B843" w14:textId="77777777" w:rsidR="00A81D32" w:rsidRPr="008C5AE6" w:rsidRDefault="00EA772A">
          <w:pPr>
            <w:rPr>
              <w:sz w:val="2"/>
              <w:szCs w:val="2"/>
            </w:rPr>
          </w:pPr>
          <w:r>
            <w:rPr>
              <w:b/>
              <w:bCs/>
              <w:caps/>
              <w:sz w:val="20"/>
              <w:szCs w:val="20"/>
            </w:rPr>
            <w:fldChar w:fldCharType="end"/>
          </w:r>
        </w:p>
      </w:sdtContent>
    </w:sdt>
    <w:p w14:paraId="4104E697" w14:textId="77777777" w:rsidR="008E18C3" w:rsidRPr="00603221" w:rsidRDefault="008E18C3"/>
    <w:p w14:paraId="740EF942"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7D7D40F9" w14:textId="77777777" w:rsidR="008338F0" w:rsidRPr="003329FF" w:rsidRDefault="003355E7">
      <w:pPr>
        <w:pStyle w:val="1"/>
        <w:numPr>
          <w:ilvl w:val="0"/>
          <w:numId w:val="18"/>
        </w:numPr>
        <w:rPr>
          <w:lang w:val="el-GR"/>
        </w:rPr>
      </w:pPr>
      <w:bookmarkStart w:id="8" w:name="_Toc97194404"/>
      <w:bookmarkStart w:id="9" w:name="_Toc144898788"/>
      <w:r w:rsidRPr="003329FF">
        <w:rPr>
          <w:lang w:val="el-GR"/>
        </w:rPr>
        <w:lastRenderedPageBreak/>
        <w:t>ΑΝΑΘΕΤΟΥΣΑ ΑΡΧΗ ΚΑΙ ΑΝΤΙΚΕΙΜΕΝΟ ΣΥΜΒΑΣΗΣ</w:t>
      </w:r>
      <w:bookmarkEnd w:id="8"/>
      <w:bookmarkEnd w:id="9"/>
    </w:p>
    <w:p w14:paraId="49329528" w14:textId="77777777" w:rsidR="008338F0" w:rsidRPr="0032146B" w:rsidRDefault="003355E7">
      <w:pPr>
        <w:pStyle w:val="2"/>
        <w:numPr>
          <w:ilvl w:val="1"/>
          <w:numId w:val="19"/>
        </w:numPr>
        <w:rPr>
          <w:lang w:val="el-GR"/>
        </w:rPr>
      </w:pPr>
      <w:bookmarkStart w:id="10" w:name="_Toc97194256"/>
      <w:bookmarkStart w:id="11" w:name="_Toc97194405"/>
      <w:bookmarkStart w:id="12" w:name="_Toc144898789"/>
      <w:r w:rsidRPr="0032146B">
        <w:rPr>
          <w:lang w:val="el-GR"/>
        </w:rPr>
        <w:t>Στοιχεία Αναθέτουσας Αρχής</w:t>
      </w:r>
      <w:bookmarkEnd w:id="10"/>
      <w:bookmarkEnd w:id="11"/>
      <w:bookmarkEnd w:id="12"/>
      <w:r w:rsidRPr="0032146B">
        <w:rPr>
          <w:lang w:val="el-GR"/>
        </w:rPr>
        <w:t xml:space="preserve"> </w:t>
      </w:r>
    </w:p>
    <w:p w14:paraId="3490ED6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64694" w14:paraId="0D6F3204" w14:textId="77777777">
        <w:tc>
          <w:tcPr>
            <w:tcW w:w="5245" w:type="dxa"/>
            <w:tcBorders>
              <w:top w:val="single" w:sz="4" w:space="0" w:color="000000"/>
              <w:left w:val="single" w:sz="4" w:space="0" w:color="000000"/>
              <w:bottom w:val="single" w:sz="4" w:space="0" w:color="000000"/>
            </w:tcBorders>
            <w:shd w:val="clear" w:color="auto" w:fill="auto"/>
          </w:tcPr>
          <w:p w14:paraId="36EF97E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A24CF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DFB79F5" w14:textId="77777777">
        <w:tc>
          <w:tcPr>
            <w:tcW w:w="5245" w:type="dxa"/>
            <w:tcBorders>
              <w:top w:val="single" w:sz="4" w:space="0" w:color="000000"/>
              <w:left w:val="single" w:sz="4" w:space="0" w:color="000000"/>
              <w:bottom w:val="single" w:sz="4" w:space="0" w:color="000000"/>
            </w:tcBorders>
            <w:shd w:val="clear" w:color="auto" w:fill="auto"/>
          </w:tcPr>
          <w:p w14:paraId="7DDE833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5CC4EC" w14:textId="77777777" w:rsidR="004D0444" w:rsidRPr="00603221" w:rsidRDefault="004D0444" w:rsidP="004D0444">
            <w:pPr>
              <w:pStyle w:val="normalwithoutspacing"/>
              <w:snapToGrid w:val="0"/>
            </w:pPr>
            <w:r w:rsidRPr="00782EAD">
              <w:t>999983307</w:t>
            </w:r>
          </w:p>
        </w:tc>
      </w:tr>
      <w:tr w:rsidR="004D0444" w:rsidRPr="004D0444" w14:paraId="6F8C1424" w14:textId="77777777">
        <w:tc>
          <w:tcPr>
            <w:tcW w:w="5245" w:type="dxa"/>
            <w:tcBorders>
              <w:top w:val="single" w:sz="4" w:space="0" w:color="000000"/>
              <w:left w:val="single" w:sz="4" w:space="0" w:color="000000"/>
              <w:bottom w:val="single" w:sz="4" w:space="0" w:color="000000"/>
            </w:tcBorders>
            <w:shd w:val="clear" w:color="auto" w:fill="auto"/>
          </w:tcPr>
          <w:p w14:paraId="63829F3E"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23F573" w14:textId="77777777" w:rsidR="004D0444" w:rsidRPr="00603221" w:rsidRDefault="004D0444" w:rsidP="004D0444">
            <w:pPr>
              <w:pStyle w:val="normalwithoutspacing"/>
              <w:snapToGrid w:val="0"/>
            </w:pPr>
            <w:r w:rsidRPr="00782EAD">
              <w:t>1053.E00553.00005</w:t>
            </w:r>
          </w:p>
        </w:tc>
      </w:tr>
      <w:tr w:rsidR="008338F0" w:rsidRPr="00DF02B0" w14:paraId="14FBA5F1" w14:textId="77777777">
        <w:tc>
          <w:tcPr>
            <w:tcW w:w="5245" w:type="dxa"/>
            <w:tcBorders>
              <w:top w:val="single" w:sz="4" w:space="0" w:color="000000"/>
              <w:left w:val="single" w:sz="4" w:space="0" w:color="000000"/>
              <w:bottom w:val="single" w:sz="4" w:space="0" w:color="000000"/>
            </w:tcBorders>
            <w:shd w:val="clear" w:color="auto" w:fill="auto"/>
          </w:tcPr>
          <w:p w14:paraId="6BEDA15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534E9D" w14:textId="77777777" w:rsidR="008338F0" w:rsidRPr="00372204" w:rsidRDefault="00372204" w:rsidP="007D3A48">
            <w:pPr>
              <w:pStyle w:val="normalwithoutspacing"/>
              <w:snapToGrid w:val="0"/>
            </w:pPr>
            <w:r>
              <w:t>Λεωφ. Συγγρού 194</w:t>
            </w:r>
          </w:p>
        </w:tc>
      </w:tr>
      <w:tr w:rsidR="008338F0" w:rsidRPr="00DF02B0" w14:paraId="37380027" w14:textId="77777777">
        <w:tc>
          <w:tcPr>
            <w:tcW w:w="5245" w:type="dxa"/>
            <w:tcBorders>
              <w:top w:val="single" w:sz="4" w:space="0" w:color="000000"/>
              <w:left w:val="single" w:sz="4" w:space="0" w:color="000000"/>
              <w:bottom w:val="single" w:sz="4" w:space="0" w:color="000000"/>
            </w:tcBorders>
            <w:shd w:val="clear" w:color="auto" w:fill="auto"/>
          </w:tcPr>
          <w:p w14:paraId="1519DE47"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710776" w14:textId="77777777" w:rsidR="008338F0" w:rsidRPr="00603221" w:rsidRDefault="00372204">
            <w:pPr>
              <w:pStyle w:val="normalwithoutspacing"/>
              <w:snapToGrid w:val="0"/>
            </w:pPr>
            <w:r>
              <w:t>Καλλιθέα</w:t>
            </w:r>
          </w:p>
        </w:tc>
      </w:tr>
      <w:tr w:rsidR="008338F0" w:rsidRPr="00DF02B0" w14:paraId="170C4137" w14:textId="77777777">
        <w:tc>
          <w:tcPr>
            <w:tcW w:w="5245" w:type="dxa"/>
            <w:tcBorders>
              <w:top w:val="single" w:sz="4" w:space="0" w:color="000000"/>
              <w:left w:val="single" w:sz="4" w:space="0" w:color="000000"/>
              <w:bottom w:val="single" w:sz="4" w:space="0" w:color="000000"/>
            </w:tcBorders>
            <w:shd w:val="clear" w:color="auto" w:fill="auto"/>
          </w:tcPr>
          <w:p w14:paraId="7A6A9A2D"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A9B186" w14:textId="77777777" w:rsidR="008338F0" w:rsidRPr="00603221" w:rsidRDefault="00372204">
            <w:pPr>
              <w:pStyle w:val="normalwithoutspacing"/>
              <w:snapToGrid w:val="0"/>
            </w:pPr>
            <w:r>
              <w:t>176</w:t>
            </w:r>
            <w:r w:rsidRPr="00603221">
              <w:t xml:space="preserve"> </w:t>
            </w:r>
            <w:r>
              <w:t>71</w:t>
            </w:r>
          </w:p>
        </w:tc>
      </w:tr>
      <w:tr w:rsidR="008338F0" w:rsidRPr="00DF02B0" w14:paraId="1D311C9C" w14:textId="77777777">
        <w:tc>
          <w:tcPr>
            <w:tcW w:w="5245" w:type="dxa"/>
            <w:tcBorders>
              <w:top w:val="single" w:sz="4" w:space="0" w:color="000000"/>
              <w:left w:val="single" w:sz="4" w:space="0" w:color="000000"/>
              <w:bottom w:val="single" w:sz="4" w:space="0" w:color="000000"/>
            </w:tcBorders>
            <w:shd w:val="clear" w:color="auto" w:fill="auto"/>
          </w:tcPr>
          <w:p w14:paraId="4C2EA529"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82E8FE" w14:textId="77777777" w:rsidR="008338F0" w:rsidRPr="00603221" w:rsidRDefault="007D3A48">
            <w:pPr>
              <w:pStyle w:val="normalwithoutspacing"/>
              <w:snapToGrid w:val="0"/>
              <w:rPr>
                <w:lang w:val="en-US"/>
              </w:rPr>
            </w:pPr>
            <w:r w:rsidRPr="00603221">
              <w:t>ΕΛΛΑΔΑ</w:t>
            </w:r>
          </w:p>
        </w:tc>
      </w:tr>
      <w:tr w:rsidR="008338F0" w:rsidRPr="00DF02B0" w14:paraId="4EA2F3F9" w14:textId="77777777">
        <w:tc>
          <w:tcPr>
            <w:tcW w:w="5245" w:type="dxa"/>
            <w:tcBorders>
              <w:top w:val="single" w:sz="4" w:space="0" w:color="000000"/>
              <w:left w:val="single" w:sz="4" w:space="0" w:color="000000"/>
              <w:bottom w:val="single" w:sz="4" w:space="0" w:color="000000"/>
            </w:tcBorders>
            <w:shd w:val="clear" w:color="auto" w:fill="auto"/>
          </w:tcPr>
          <w:p w14:paraId="00235954"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269805" w14:textId="77777777" w:rsidR="008338F0" w:rsidRPr="00603221" w:rsidRDefault="0036512D">
            <w:pPr>
              <w:pStyle w:val="normalwithoutspacing"/>
              <w:snapToGrid w:val="0"/>
              <w:rPr>
                <w:lang w:val="de-DE"/>
              </w:rPr>
            </w:pPr>
            <w:r w:rsidRPr="003329FF">
              <w:t>GR 300</w:t>
            </w:r>
          </w:p>
        </w:tc>
      </w:tr>
      <w:tr w:rsidR="008338F0" w:rsidRPr="00DF02B0" w14:paraId="5BF57BC1" w14:textId="77777777">
        <w:tc>
          <w:tcPr>
            <w:tcW w:w="5245" w:type="dxa"/>
            <w:tcBorders>
              <w:top w:val="single" w:sz="4" w:space="0" w:color="000000"/>
              <w:left w:val="single" w:sz="4" w:space="0" w:color="000000"/>
              <w:bottom w:val="single" w:sz="4" w:space="0" w:color="000000"/>
            </w:tcBorders>
            <w:shd w:val="clear" w:color="auto" w:fill="auto"/>
          </w:tcPr>
          <w:p w14:paraId="5C767EDB"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ED8ADF"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02BF66D" w14:textId="77777777">
        <w:tc>
          <w:tcPr>
            <w:tcW w:w="5245" w:type="dxa"/>
            <w:tcBorders>
              <w:top w:val="single" w:sz="4" w:space="0" w:color="000000"/>
              <w:left w:val="single" w:sz="4" w:space="0" w:color="000000"/>
              <w:bottom w:val="single" w:sz="4" w:space="0" w:color="000000"/>
            </w:tcBorders>
            <w:shd w:val="clear" w:color="auto" w:fill="auto"/>
          </w:tcPr>
          <w:p w14:paraId="739986C8"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D4A788" w14:textId="77777777" w:rsidR="008338F0" w:rsidRPr="00603221" w:rsidRDefault="00865C7D">
            <w:pPr>
              <w:pStyle w:val="normalwithoutspacing"/>
              <w:snapToGrid w:val="0"/>
              <w:rPr>
                <w:lang w:val="en-US"/>
              </w:rPr>
            </w:pPr>
            <w:r w:rsidRPr="00603221">
              <w:rPr>
                <w:lang w:val="en-US"/>
              </w:rPr>
              <w:t>213 1300801</w:t>
            </w:r>
          </w:p>
        </w:tc>
      </w:tr>
      <w:tr w:rsidR="008338F0" w:rsidRPr="00DF02B0" w14:paraId="55405E5E" w14:textId="77777777">
        <w:tc>
          <w:tcPr>
            <w:tcW w:w="5245" w:type="dxa"/>
            <w:tcBorders>
              <w:top w:val="single" w:sz="4" w:space="0" w:color="000000"/>
              <w:left w:val="single" w:sz="4" w:space="0" w:color="000000"/>
              <w:bottom w:val="single" w:sz="4" w:space="0" w:color="000000"/>
            </w:tcBorders>
            <w:shd w:val="clear" w:color="auto" w:fill="auto"/>
          </w:tcPr>
          <w:p w14:paraId="6199B49F"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B32FDF" w14:textId="77777777" w:rsidR="008338F0" w:rsidRPr="00603221" w:rsidRDefault="00D64694">
            <w:pPr>
              <w:pStyle w:val="normalwithoutspacing"/>
              <w:snapToGrid w:val="0"/>
              <w:rPr>
                <w:lang w:val="en-US"/>
              </w:rPr>
            </w:pPr>
            <w:hyperlink r:id="rId13" w:history="1">
              <w:r w:rsidR="00E817D9" w:rsidRPr="00D009BC">
                <w:rPr>
                  <w:rStyle w:val="-"/>
                  <w:lang w:val="en-US"/>
                </w:rPr>
                <w:t>info@ktpae.gr</w:t>
              </w:r>
            </w:hyperlink>
          </w:p>
        </w:tc>
      </w:tr>
      <w:tr w:rsidR="008338F0" w:rsidRPr="00DF02B0" w14:paraId="04AE8481" w14:textId="77777777">
        <w:tc>
          <w:tcPr>
            <w:tcW w:w="5245" w:type="dxa"/>
            <w:tcBorders>
              <w:top w:val="single" w:sz="4" w:space="0" w:color="000000"/>
              <w:left w:val="single" w:sz="4" w:space="0" w:color="000000"/>
              <w:bottom w:val="single" w:sz="4" w:space="0" w:color="000000"/>
            </w:tcBorders>
            <w:shd w:val="clear" w:color="auto" w:fill="auto"/>
          </w:tcPr>
          <w:p w14:paraId="21712C9E"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C97587" w14:textId="6D13D75C" w:rsidR="008338F0" w:rsidRPr="00C13E0D" w:rsidRDefault="00C13E0D">
            <w:pPr>
              <w:pStyle w:val="normalwithoutspacing"/>
              <w:snapToGrid w:val="0"/>
              <w:rPr>
                <w:highlight w:val="magenta"/>
              </w:rPr>
            </w:pPr>
            <w:r w:rsidRPr="00892E2C">
              <w:rPr>
                <w:lang w:val="en-US"/>
              </w:rPr>
              <w:t>ΜΕΡΟΠΗ ΔΡΑΚΟΥ</w:t>
            </w:r>
          </w:p>
        </w:tc>
      </w:tr>
      <w:tr w:rsidR="008338F0" w:rsidRPr="00DF02B0" w14:paraId="76CC09F8" w14:textId="77777777">
        <w:tc>
          <w:tcPr>
            <w:tcW w:w="5245" w:type="dxa"/>
            <w:tcBorders>
              <w:top w:val="single" w:sz="4" w:space="0" w:color="000000"/>
              <w:left w:val="single" w:sz="4" w:space="0" w:color="000000"/>
              <w:bottom w:val="single" w:sz="4" w:space="0" w:color="000000"/>
            </w:tcBorders>
            <w:shd w:val="clear" w:color="auto" w:fill="auto"/>
          </w:tcPr>
          <w:p w14:paraId="361DEEC7"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5E1EB0" w14:textId="77777777" w:rsidR="008338F0" w:rsidRPr="00603221" w:rsidRDefault="00D64694">
            <w:pPr>
              <w:pStyle w:val="normalwithoutspacing"/>
              <w:snapToGrid w:val="0"/>
            </w:pPr>
            <w:hyperlink r:id="rId14" w:history="1">
              <w:r w:rsidR="00E817D9" w:rsidRPr="00D009BC">
                <w:rPr>
                  <w:rStyle w:val="-"/>
                </w:rPr>
                <w:t>http://www.ktpae.gr</w:t>
              </w:r>
            </w:hyperlink>
          </w:p>
        </w:tc>
      </w:tr>
      <w:tr w:rsidR="008338F0" w:rsidRPr="00D72C0C" w14:paraId="6646075A" w14:textId="77777777">
        <w:tc>
          <w:tcPr>
            <w:tcW w:w="5245" w:type="dxa"/>
            <w:tcBorders>
              <w:top w:val="single" w:sz="4" w:space="0" w:color="000000"/>
              <w:left w:val="single" w:sz="4" w:space="0" w:color="000000"/>
              <w:bottom w:val="single" w:sz="4" w:space="0" w:color="000000"/>
            </w:tcBorders>
            <w:shd w:val="clear" w:color="auto" w:fill="auto"/>
          </w:tcPr>
          <w:p w14:paraId="0CA76C9A"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FE0D04" w14:textId="77777777" w:rsidR="008338F0" w:rsidRPr="00603221" w:rsidRDefault="00E817D9">
            <w:pPr>
              <w:pStyle w:val="normalwithoutspacing"/>
              <w:snapToGrid w:val="0"/>
            </w:pPr>
            <w:r w:rsidRPr="004A4152">
              <w:t>https://www.ktpae.gr/</w:t>
            </w:r>
          </w:p>
        </w:tc>
      </w:tr>
    </w:tbl>
    <w:p w14:paraId="2794EAAD" w14:textId="77777777" w:rsidR="008338F0" w:rsidRPr="00603221" w:rsidRDefault="008338F0">
      <w:pPr>
        <w:pStyle w:val="normalwithoutspacing"/>
      </w:pPr>
    </w:p>
    <w:p w14:paraId="16FBC6AB" w14:textId="77777777" w:rsidR="008338F0" w:rsidRPr="00603221" w:rsidRDefault="003355E7">
      <w:pPr>
        <w:pStyle w:val="normalwithoutspacing"/>
      </w:pPr>
      <w:r w:rsidRPr="00603221">
        <w:rPr>
          <w:b/>
        </w:rPr>
        <w:t xml:space="preserve">Είδος Αναθέτουσας Αρχής </w:t>
      </w:r>
    </w:p>
    <w:p w14:paraId="54013D1A"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4E91E403" w14:textId="77777777" w:rsidR="008338F0" w:rsidRPr="00603221" w:rsidRDefault="003355E7">
      <w:pPr>
        <w:pStyle w:val="normalwithoutspacing"/>
      </w:pPr>
      <w:r w:rsidRPr="00603221">
        <w:rPr>
          <w:b/>
        </w:rPr>
        <w:t>Κύρια δραστηριότητα Α.Α.</w:t>
      </w:r>
    </w:p>
    <w:p w14:paraId="4DE5319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6CAB3F6C"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51D02">
        <w:t>.</w:t>
      </w:r>
      <w:r w:rsidRPr="00603221">
        <w:t xml:space="preserve"> </w:t>
      </w:r>
    </w:p>
    <w:p w14:paraId="00ACF17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5B85D57"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0CE196CB"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4562B3F5"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6" w:history="1">
        <w:r w:rsidRPr="00603221">
          <w:rPr>
            <w:rStyle w:val="-"/>
            <w:shd w:val="clear" w:color="auto" w:fill="FFFFFF"/>
          </w:rPr>
          <w:t>www.promitheus.gov.gr</w:t>
        </w:r>
      </w:hyperlink>
      <w:r w:rsidRPr="00603221">
        <w:rPr>
          <w:color w:val="000000"/>
          <w:shd w:val="clear" w:color="auto" w:fill="FFFFFF"/>
        </w:rPr>
        <w:t xml:space="preserve"> </w:t>
      </w:r>
    </w:p>
    <w:p w14:paraId="769EA023" w14:textId="77777777" w:rsidR="002E1FDE" w:rsidRPr="00603221" w:rsidRDefault="002E1FDE" w:rsidP="00FD40D7">
      <w:pPr>
        <w:pStyle w:val="normalwithoutspacing"/>
      </w:pPr>
    </w:p>
    <w:p w14:paraId="3E7264D6"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44898790"/>
      <w:r w:rsidRPr="00603221">
        <w:rPr>
          <w:rFonts w:cs="Tahoma"/>
          <w:lang w:val="el-GR"/>
        </w:rPr>
        <w:t>Στοιχεία Διαδικασίας - Χρηματοδότηση</w:t>
      </w:r>
      <w:bookmarkEnd w:id="13"/>
      <w:bookmarkEnd w:id="14"/>
      <w:bookmarkEnd w:id="15"/>
      <w:bookmarkEnd w:id="16"/>
    </w:p>
    <w:p w14:paraId="459344FA" w14:textId="77777777" w:rsidR="008338F0" w:rsidRPr="00603221" w:rsidRDefault="003355E7">
      <w:pPr>
        <w:rPr>
          <w:lang w:val="el-GR"/>
        </w:rPr>
      </w:pPr>
      <w:r w:rsidRPr="00603221">
        <w:rPr>
          <w:b/>
          <w:lang w:val="el-GR"/>
        </w:rPr>
        <w:t xml:space="preserve">Είδος διαδικασίας </w:t>
      </w:r>
    </w:p>
    <w:p w14:paraId="3DC9FF7D"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095B41FE" w14:textId="77777777" w:rsidR="008338F0" w:rsidRPr="00603221" w:rsidRDefault="008338F0">
      <w:pPr>
        <w:pStyle w:val="normalwithoutspacing"/>
      </w:pPr>
    </w:p>
    <w:p w14:paraId="0CFF701D" w14:textId="77777777" w:rsidR="00251D02" w:rsidRDefault="00251D02">
      <w:pPr>
        <w:pStyle w:val="normalwithoutspacing"/>
        <w:rPr>
          <w:b/>
        </w:rPr>
      </w:pPr>
    </w:p>
    <w:p w14:paraId="3E7CBCE9" w14:textId="77777777" w:rsidR="008338F0" w:rsidRPr="00603221" w:rsidRDefault="003355E7">
      <w:pPr>
        <w:pStyle w:val="normalwithoutspacing"/>
      </w:pPr>
      <w:r w:rsidRPr="00603221">
        <w:rPr>
          <w:b/>
        </w:rPr>
        <w:t>Χρηματοδότηση της σύμβασης</w:t>
      </w:r>
    </w:p>
    <w:p w14:paraId="52680F35"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7D1C58EA" w14:textId="77777777" w:rsidR="00092F07" w:rsidRPr="00092F07" w:rsidRDefault="00092F07" w:rsidP="00092F07">
      <w:pPr>
        <w:pStyle w:val="normalwithoutspacing"/>
      </w:pPr>
      <w:r w:rsidRPr="008B57A3">
        <w:lastRenderedPageBreak/>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438C0218" w14:textId="77777777" w:rsidR="00824E13" w:rsidRPr="00603221" w:rsidRDefault="00824E13">
      <w:pPr>
        <w:pStyle w:val="normalwithoutspacing"/>
      </w:pPr>
    </w:p>
    <w:p w14:paraId="6D391A93"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44898791"/>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2BD5AA9" w14:textId="77777777"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της δράσης </w:t>
      </w:r>
      <w:r w:rsidR="00511FC7">
        <w:rPr>
          <w:lang w:val="en-US"/>
        </w:rPr>
        <w:t>YOUTH</w:t>
      </w:r>
      <w:r w:rsidR="00BD318C" w:rsidRPr="00BD318C">
        <w:rPr>
          <w:lang w:val="el-GR"/>
        </w:rPr>
        <w:t xml:space="preserve"> </w:t>
      </w:r>
      <w:r w:rsidR="00BD318C">
        <w:rPr>
          <w:lang w:val="en-US"/>
        </w:rPr>
        <w:t>PASS</w:t>
      </w:r>
      <w:r w:rsidR="006D3DA7" w:rsidRPr="006D3DA7">
        <w:rPr>
          <w:lang w:val="el-GR"/>
        </w:rPr>
        <w:t xml:space="preserve"> με σκοπό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α) </w:t>
      </w:r>
      <w:r w:rsidR="00BD318C" w:rsidRPr="00BD318C">
        <w:rPr>
          <w:lang w:val="el-GR"/>
        </w:rPr>
        <w:t>Γραφείο υποστήριξης 1ου επιπέδου (</w:t>
      </w:r>
      <w:r w:rsidR="00BD318C" w:rsidRPr="00CC7164">
        <w:t>help</w:t>
      </w:r>
      <w:r w:rsidR="00BD318C" w:rsidRPr="00BD318C">
        <w:rPr>
          <w:lang w:val="el-GR"/>
        </w:rPr>
        <w:t xml:space="preserve"> </w:t>
      </w:r>
      <w:r w:rsidR="00BD318C" w:rsidRPr="00CC7164">
        <w:t>desk</w:t>
      </w:r>
      <w:r w:rsidR="00BD318C" w:rsidRPr="00BD318C">
        <w:rPr>
          <w:lang w:val="el-GR"/>
        </w:rPr>
        <w:t>)</w:t>
      </w:r>
      <w:r w:rsidR="00BD318C">
        <w:rPr>
          <w:lang w:val="el-GR"/>
        </w:rPr>
        <w:t xml:space="preserve"> και β) </w:t>
      </w:r>
      <w:r w:rsidR="00BD318C" w:rsidRPr="00BD318C">
        <w:rPr>
          <w:lang w:val="el-GR"/>
        </w:rPr>
        <w:t>Γραφείο Υποστήριξης 2ου επιπέδου (</w:t>
      </w:r>
      <w:r w:rsidR="00BD318C" w:rsidRPr="0052075A">
        <w:t>back</w:t>
      </w:r>
      <w:r w:rsidR="00BD318C" w:rsidRPr="00BD318C">
        <w:rPr>
          <w:lang w:val="el-GR"/>
        </w:rPr>
        <w:t>-</w:t>
      </w:r>
      <w:r w:rsidR="00BD318C" w:rsidRPr="0052075A">
        <w:t>office</w:t>
      </w:r>
      <w:r w:rsidR="00BD318C" w:rsidRPr="00BD318C">
        <w:rPr>
          <w:lang w:val="el-GR"/>
        </w:rPr>
        <w:t>)</w:t>
      </w:r>
      <w:r w:rsidR="00BD318C">
        <w:rPr>
          <w:lang w:val="el-GR"/>
        </w:rPr>
        <w:t xml:space="preserve">, καθώς και </w:t>
      </w:r>
      <w:r w:rsidR="00BD318C" w:rsidRPr="00BD318C">
        <w:rPr>
          <w:lang w:val="el-GR"/>
        </w:rPr>
        <w:t>Σύνταξη Πλάνου Εφαρμογής</w:t>
      </w:r>
      <w:r w:rsidR="00BD318C">
        <w:rPr>
          <w:lang w:val="el-GR"/>
        </w:rPr>
        <w:t xml:space="preserve"> για την παροχή των παραπάνω υπηρεσιών</w:t>
      </w:r>
      <w:r w:rsidR="006D3DA7" w:rsidRPr="006D3DA7">
        <w:rPr>
          <w:lang w:val="el-GR"/>
        </w:rPr>
        <w:t xml:space="preserve">. </w:t>
      </w:r>
    </w:p>
    <w:p w14:paraId="754BD68A" w14:textId="77777777" w:rsidR="006D3DA7" w:rsidRDefault="003355E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r w:rsidR="006D3DA7">
        <w:rPr>
          <w:rFonts w:cstheme="minorHAnsi"/>
          <w:lang w:val="el-GR"/>
        </w:rPr>
        <w:t>.</w:t>
      </w:r>
    </w:p>
    <w:p w14:paraId="79726178"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w:t>
      </w:r>
      <w:r w:rsidR="00BD318C">
        <w:rPr>
          <w:lang w:val="el-GR"/>
        </w:rPr>
        <w:t>στο πλαίσιο</w:t>
      </w:r>
      <w:r w:rsidR="006D3DA7">
        <w:rPr>
          <w:lang w:val="el-GR"/>
        </w:rPr>
        <w:t xml:space="preserve"> </w:t>
      </w:r>
      <w:r w:rsidR="00A00118">
        <w:rPr>
          <w:lang w:val="el-GR"/>
        </w:rPr>
        <w:t xml:space="preserve">του προγράμματος </w:t>
      </w:r>
      <w:r w:rsidR="00511FC7">
        <w:rPr>
          <w:lang w:val="en-US"/>
        </w:rPr>
        <w:t>YOUTH</w:t>
      </w:r>
      <w:r w:rsidR="00BD318C" w:rsidRPr="00BD318C">
        <w:rPr>
          <w:lang w:val="el-GR"/>
        </w:rPr>
        <w:t xml:space="preserve"> </w:t>
      </w:r>
      <w:r w:rsidR="00BD318C">
        <w:rPr>
          <w:lang w:val="en-US"/>
        </w:rPr>
        <w:t>PASS</w:t>
      </w:r>
      <w:r w:rsidRPr="003329FF">
        <w:rPr>
          <w:lang w:val="el-GR"/>
        </w:rPr>
        <w:t>. Προσφορές γίνονται αποδεκτές για το σύνολο των υπηρεσιών που περιγράφονται.</w:t>
      </w:r>
    </w:p>
    <w:p w14:paraId="341223D1" w14:textId="77777777" w:rsidR="00FB6863" w:rsidRPr="00BD318C" w:rsidRDefault="00BD318C" w:rsidP="004C19BF">
      <w:pPr>
        <w:rPr>
          <w:lang w:val="el-GR"/>
        </w:rPr>
      </w:pPr>
      <w:r>
        <w:rPr>
          <w:lang w:val="el-GR"/>
        </w:rPr>
        <w:t>Η σ</w:t>
      </w:r>
      <w:r w:rsidRPr="00BD318C">
        <w:rPr>
          <w:lang w:val="el-GR"/>
        </w:rPr>
        <w:t>υνολική  εκτιμώμενη αξία σύμβασης</w:t>
      </w:r>
      <w:r>
        <w:rPr>
          <w:lang w:val="el-GR"/>
        </w:rPr>
        <w:t xml:space="preserve"> ανέρχεται στο ποσό των</w:t>
      </w:r>
      <w:r w:rsidRPr="00BD318C">
        <w:rPr>
          <w:lang w:val="el-GR"/>
        </w:rPr>
        <w:t xml:space="preserve"> </w:t>
      </w:r>
      <w:r w:rsidRPr="00D86293">
        <w:rPr>
          <w:lang w:val="el-GR"/>
        </w:rPr>
        <w:t>€21</w:t>
      </w:r>
      <w:r w:rsidR="00511FC7" w:rsidRPr="00511FC7">
        <w:rPr>
          <w:lang w:val="el-GR"/>
        </w:rPr>
        <w:t>5</w:t>
      </w:r>
      <w:r w:rsidRPr="00BD318C">
        <w:rPr>
          <w:lang w:val="el-GR"/>
        </w:rPr>
        <w:t>.</w:t>
      </w:r>
      <w:r w:rsidR="00511FC7" w:rsidRPr="00511FC7">
        <w:rPr>
          <w:lang w:val="el-GR"/>
        </w:rPr>
        <w:t>6</w:t>
      </w:r>
      <w:r w:rsidRPr="00D86293">
        <w:rPr>
          <w:lang w:val="el-GR"/>
        </w:rPr>
        <w:t>00</w:t>
      </w:r>
      <w:r w:rsidRPr="00BD318C">
        <w:rPr>
          <w:lang w:val="el-GR"/>
        </w:rPr>
        <w:t>,</w:t>
      </w:r>
      <w:r w:rsidRPr="00D86293">
        <w:rPr>
          <w:lang w:val="el-GR"/>
        </w:rPr>
        <w:t xml:space="preserve">00 </w:t>
      </w:r>
      <w:r w:rsidRPr="00BD318C">
        <w:rPr>
          <w:lang w:val="el-GR"/>
        </w:rPr>
        <w:t>μη Περιλαμβανομένου ΦΠΑ , προϋπολογισμός με ΦΠΑ: €26</w:t>
      </w:r>
      <w:r w:rsidR="00511FC7" w:rsidRPr="00511FC7">
        <w:rPr>
          <w:lang w:val="el-GR"/>
        </w:rPr>
        <w:t>6</w:t>
      </w:r>
      <w:r w:rsidRPr="00BD318C">
        <w:rPr>
          <w:lang w:val="el-GR"/>
        </w:rPr>
        <w:t>.6</w:t>
      </w:r>
      <w:r w:rsidR="00511FC7" w:rsidRPr="00511FC7">
        <w:rPr>
          <w:lang w:val="el-GR"/>
        </w:rPr>
        <w:t>00</w:t>
      </w:r>
      <w:r w:rsidRPr="00BD318C">
        <w:rPr>
          <w:lang w:val="el-GR"/>
        </w:rPr>
        <w:t>,00, ΦΠΑ 24% 51.</w:t>
      </w:r>
      <w:r w:rsidR="00511FC7" w:rsidRPr="00511FC7">
        <w:rPr>
          <w:lang w:val="el-GR"/>
        </w:rPr>
        <w:t>600</w:t>
      </w:r>
      <w:r w:rsidRPr="00BD318C">
        <w:rPr>
          <w:lang w:val="el-GR"/>
        </w:rPr>
        <w:t>,00</w:t>
      </w:r>
      <w:r w:rsidR="00BB032D">
        <w:rPr>
          <w:lang w:val="el-GR"/>
        </w:rPr>
        <w:t>.</w:t>
      </w:r>
    </w:p>
    <w:p w14:paraId="36F4E011" w14:textId="31812C89"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C0026" w:rsidRPr="008B57A3">
        <w:rPr>
          <w:lang w:val="el-GR"/>
        </w:rPr>
        <w:t>δεκατρείς</w:t>
      </w:r>
      <w:r w:rsidR="00AC328A" w:rsidRPr="008B57A3">
        <w:rPr>
          <w:lang w:val="el-GR"/>
        </w:rPr>
        <w:t xml:space="preserve"> </w:t>
      </w:r>
      <w:r w:rsidR="00A00118" w:rsidRPr="008B57A3">
        <w:rPr>
          <w:lang w:val="el-GR"/>
        </w:rPr>
        <w:t>(</w:t>
      </w:r>
      <w:r w:rsidR="00AC328A" w:rsidRPr="008B57A3">
        <w:rPr>
          <w:lang w:val="el-GR"/>
        </w:rPr>
        <w:t>1</w:t>
      </w:r>
      <w:r w:rsidR="00BC0026" w:rsidRPr="008B57A3">
        <w:rPr>
          <w:lang w:val="el-GR"/>
        </w:rPr>
        <w:t>3</w:t>
      </w:r>
      <w:r w:rsidR="00A00118" w:rsidRPr="008B57A3">
        <w:rPr>
          <w:lang w:val="el-GR"/>
        </w:rPr>
        <w:t xml:space="preserve">) </w:t>
      </w:r>
      <w:r w:rsidRPr="008B57A3">
        <w:rPr>
          <w:lang w:val="el-GR"/>
        </w:rPr>
        <w:t>μήνες</w:t>
      </w:r>
      <w:r w:rsidRPr="00603221">
        <w:rPr>
          <w:lang w:val="el-GR"/>
        </w:rPr>
        <w:t xml:space="preserve"> </w:t>
      </w:r>
      <w:r w:rsidR="004F203B" w:rsidRPr="008B57A3">
        <w:rPr>
          <w:lang w:val="el-GR"/>
        </w:rPr>
        <w:t>συμπεριλαμβανομένης</w:t>
      </w:r>
      <w:r w:rsidR="004F203B" w:rsidRPr="00A00118">
        <w:rPr>
          <w:lang w:val="el-GR"/>
        </w:rPr>
        <w:t xml:space="preserve">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40954198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6.3</w:t>
      </w:r>
      <w:r w:rsidR="00385B17">
        <w:fldChar w:fldCharType="end"/>
      </w:r>
      <w:r w:rsidR="002E6472" w:rsidRPr="00A00118">
        <w:rPr>
          <w:lang w:val="el-GR"/>
        </w:rPr>
        <w:t xml:space="preserve"> της παρούσας</w:t>
      </w:r>
      <w:r w:rsidR="002E6472" w:rsidRPr="00672C9B">
        <w:rPr>
          <w:lang w:val="el-GR"/>
        </w:rPr>
        <w:t>.</w:t>
      </w:r>
    </w:p>
    <w:p w14:paraId="6B44CF87" w14:textId="31E9F3B8"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lang w:val="el-GR"/>
        </w:rPr>
        <w:t>ΠΑΡΑΡΤΗΜΑ Ι – Αναλυτική Περιγραφή Φυσικού και Οικονομικού Αντικειμένου της Σύμβασης</w:t>
      </w:r>
      <w:r w:rsidR="00385B17">
        <w:fldChar w:fldCharType="end"/>
      </w:r>
      <w:r w:rsidRPr="00603221">
        <w:rPr>
          <w:lang w:val="el-GR"/>
        </w:rPr>
        <w:t xml:space="preserve"> ή σε άλλο περιγραφικό έγγραφο της παρούσας διακήρυξης. </w:t>
      </w:r>
    </w:p>
    <w:p w14:paraId="49DA68B3"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5AEF8234" w14:textId="77777777" w:rsidR="008338F0" w:rsidRPr="00745634" w:rsidRDefault="008338F0" w:rsidP="00FD40D7">
      <w:pPr>
        <w:rPr>
          <w:lang w:val="el-GR"/>
        </w:rPr>
      </w:pPr>
    </w:p>
    <w:p w14:paraId="3162E34D" w14:textId="77777777" w:rsidR="008338F0" w:rsidRPr="00D465D1" w:rsidRDefault="003355E7" w:rsidP="003A109E">
      <w:pPr>
        <w:pStyle w:val="2"/>
        <w:rPr>
          <w:rFonts w:cs="Tahoma"/>
          <w:lang w:val="el-GR"/>
        </w:rPr>
      </w:pPr>
      <w:r w:rsidRPr="00603221">
        <w:rPr>
          <w:rFonts w:cs="Tahoma"/>
          <w:lang w:val="el-GR"/>
        </w:rPr>
        <w:tab/>
      </w:r>
      <w:bookmarkStart w:id="20" w:name="_Toc97194259"/>
      <w:bookmarkStart w:id="21" w:name="_Toc97194408"/>
      <w:bookmarkStart w:id="22" w:name="_Toc144898792"/>
      <w:r w:rsidRPr="00D465D1">
        <w:rPr>
          <w:rFonts w:cs="Tahoma"/>
          <w:lang w:val="el-GR"/>
        </w:rPr>
        <w:t>Θεσμικό πλαίσιο</w:t>
      </w:r>
      <w:bookmarkEnd w:id="20"/>
      <w:bookmarkEnd w:id="21"/>
      <w:bookmarkEnd w:id="22"/>
      <w:r w:rsidRPr="00D465D1">
        <w:rPr>
          <w:rFonts w:cs="Tahoma"/>
          <w:lang w:val="el-GR"/>
        </w:rPr>
        <w:t xml:space="preserve"> </w:t>
      </w:r>
    </w:p>
    <w:p w14:paraId="39B6D5B8" w14:textId="77777777" w:rsidR="00D465D1" w:rsidRPr="00603221" w:rsidRDefault="00D465D1" w:rsidP="00D465D1">
      <w:pPr>
        <w:tabs>
          <w:tab w:val="left" w:pos="284"/>
        </w:tabs>
        <w:rPr>
          <w:lang w:val="el-GR"/>
        </w:rPr>
      </w:pPr>
      <w:bookmarkStart w:id="23" w:name="_Hlk147319640"/>
      <w:bookmarkStart w:id="24"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bookmarkEnd w:id="23"/>
    <w:p w14:paraId="132B9126"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096C2311"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50976">
        <w:rPr>
          <w:lang w:eastAsia="en-US"/>
        </w:rPr>
        <w:t>(ΦΕΚ 133/Α/07-08-2019).</w:t>
      </w:r>
    </w:p>
    <w:p w14:paraId="148A08DD"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50976">
        <w:rPr>
          <w:lang w:eastAsia="en-US"/>
        </w:rPr>
        <w:t>A</w:t>
      </w:r>
      <w:r w:rsidRPr="000162D6">
        <w:rPr>
          <w:lang w:val="el-GR" w:eastAsia="en-US"/>
        </w:rPr>
        <w:t>/29-06-2020).</w:t>
      </w:r>
    </w:p>
    <w:p w14:paraId="0E82B6EB"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4912/2022 «Ενιαία Αρχή Δημοσίων Συμβάσεων και άλλες διατάξεις του Υπουργείου Δικαιοσύνης»(ΦΕΚ 59/</w:t>
      </w:r>
      <w:r w:rsidRPr="00C50976">
        <w:rPr>
          <w:lang w:eastAsia="en-US"/>
        </w:rPr>
        <w:t>A</w:t>
      </w:r>
      <w:r w:rsidRPr="000162D6">
        <w:rPr>
          <w:lang w:val="el-GR" w:eastAsia="en-US"/>
        </w:rPr>
        <w:t>/17-03-2022), σε συνδυασμό με τη Πράξη Υπουργικού Συμβουλίου 29 της 27.9.2022 ΦΕΚ Υ.Ο.Δ.Δ.908/30- 9- 2022.</w:t>
      </w:r>
    </w:p>
    <w:p w14:paraId="47B0046D"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lastRenderedPageBreak/>
        <w:t>Τον Ν. 4919/2022 (Α’ 71) «Σύσταση εταιρειών μέσω των Υπηρεσιών Μίας Στάσης (Υ.Μ.Σ.) και τήρηση του Γενικού Εμπορικού Μητρώου (Γ.Ε.ΜΗ.)</w:t>
      </w:r>
    </w:p>
    <w:p w14:paraId="46A6A622"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02404CB5"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 Π.Δ. 39/2017 “Κανονισμός εξέτασης Προδικαστικών Προσφυγών ενώπιων της Αρχής Εξέτασης Προδικαστικών Προσφυγών” (ΦΕΚ 64/Α/04-05-2017).</w:t>
      </w:r>
    </w:p>
    <w:p w14:paraId="77CB73DF"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53293417"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EC02D7F"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αριθμ. Κ.Υ.Α. οικ. 98979 ΕΞ 2021/10-08-2021 (Β’ 3766) «Ηλεκτρονική Τιμολόγηση στο πλαίσιο των Δημόσιων Συμβάσεων δυνάμει του ν. 4601/2019» (Α΄44).</w:t>
      </w:r>
    </w:p>
    <w:p w14:paraId="5D9E447D"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αριθμ. 63446/2021 Κ.Υ.Α. “Καθορισμός Εθνικού Μορφότυπου ηλεκτρονικού τιμολογίου στο πλαίσιο των Δημοσίων Συμβάσεων” (2338/Β/02-06-2021).</w:t>
      </w:r>
    </w:p>
    <w:p w14:paraId="1BB66A38"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015B505"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C50976">
        <w:rPr>
          <w:lang w:eastAsia="en-US"/>
        </w:rPr>
        <w:t>COVID</w:t>
      </w:r>
      <w:r w:rsidRPr="000162D6">
        <w:rPr>
          <w:lang w:val="el-GR" w:eastAsia="en-US"/>
        </w:rPr>
        <w:t>- 19, επείγουσες δημοσιονομικές και φορολογικές ρυθμίσεις και άλλες διατάξεις» (ΦΕΚ 17/</w:t>
      </w:r>
      <w:r w:rsidRPr="00C50976">
        <w:rPr>
          <w:lang w:eastAsia="en-US"/>
        </w:rPr>
        <w:t>A</w:t>
      </w:r>
      <w:r w:rsidRPr="000162D6">
        <w:rPr>
          <w:lang w:val="el-GR" w:eastAsia="en-US"/>
        </w:rPr>
        <w:t>/05-02-2021).</w:t>
      </w:r>
    </w:p>
    <w:p w14:paraId="1BCE5005"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4E08311"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 Π.Δ. 28/2015 “Κωδικοποίηση διατάξεων για την πρόσβαση σε δημόσια έγγραφα και στοιχεία» ΦΕΚ (34/Α/23-03-2015).</w:t>
      </w:r>
    </w:p>
    <w:p w14:paraId="4411064E"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2859/2000 “Κύρωση Κώδικα Φόρου Προστιθέμενης Αξίας” (ΦΕΚ 248/Α/07-11-2000).</w:t>
      </w:r>
    </w:p>
    <w:p w14:paraId="5C2BC416"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Ν.2690/1999 (Α’ 45) «Κύρωση του Κώδικα Διοικητικής Διαδικασίας και άλλες διατάξεις» και ιδίως των άρθρων 1,2, 7, 11 και 13 έως 15</w:t>
      </w:r>
    </w:p>
    <w:p w14:paraId="160E7376"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37025D2"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50976">
        <w:rPr>
          <w:lang w:eastAsia="en-US"/>
        </w:rPr>
        <w:t>L</w:t>
      </w:r>
      <w:r w:rsidRPr="000162D6">
        <w:rPr>
          <w:lang w:val="el-GR" w:eastAsia="en-US"/>
        </w:rPr>
        <w:t xml:space="preserve"> 119). </w:t>
      </w:r>
    </w:p>
    <w:p w14:paraId="4067CCB8"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9258A1B"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603010CA"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υπ’ αριθμ. της υπ΄ αριθμ. Κ.Υ.Α. 52445 ΕΞ 2023 (</w:t>
      </w:r>
      <w:r w:rsidRPr="00C50976">
        <w:rPr>
          <w:lang w:eastAsia="en-US"/>
        </w:rPr>
        <w:t>B</w:t>
      </w:r>
      <w:r w:rsidRPr="000162D6">
        <w:rPr>
          <w:lang w:val="el-GR" w:eastAsia="en-US"/>
        </w:rPr>
        <w:t>’ 2385/12.04.2023) «Υποχρέωση υποβολής ηλεκτρονικών τιμολογίων από τους οικονομικούς φορείς»</w:t>
      </w:r>
    </w:p>
    <w:p w14:paraId="2F00ED33"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4152/2013 «Επείγοντα μέτρα εφαρμογής των νόμων 4046/2012, 4093/2012 και 4127/2013» (ΦΕΚ 107/Α/09-05-2013).</w:t>
      </w:r>
    </w:p>
    <w:p w14:paraId="519892DF"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C50976">
        <w:rPr>
          <w:lang w:eastAsia="en-US"/>
        </w:rPr>
        <w:t>N</w:t>
      </w:r>
      <w:r w:rsidRPr="000162D6">
        <w:rPr>
          <w:lang w:val="el-GR" w:eastAsia="en-US"/>
        </w:rPr>
        <w:t xml:space="preserve">. 3588/2007 (πτωχευτικός κώδικας) - Προπτωχευτική διαδικασία εξυγίανσης και άλλες διατάξεις.” </w:t>
      </w:r>
      <w:r w:rsidRPr="00C50976">
        <w:rPr>
          <w:lang w:eastAsia="en-US"/>
        </w:rPr>
        <w:t>(ΦΕΚ 204/Α/15-09-2011), εκτός της παρ. 3 του Α.2.</w:t>
      </w:r>
    </w:p>
    <w:p w14:paraId="65474A94"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t xml:space="preserve">Τον </w:t>
      </w:r>
      <w:r w:rsidRPr="00C50976">
        <w:rPr>
          <w:lang w:eastAsia="en-US"/>
        </w:rPr>
        <w:t>N</w:t>
      </w:r>
      <w:r w:rsidRPr="000162D6">
        <w:rPr>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50976">
        <w:rPr>
          <w:lang w:eastAsia="en-US"/>
        </w:rPr>
        <w:t>(ΦΕΚ 309/A/31-12-2003), όπως τροποποιήθηκε και ισχύει.</w:t>
      </w:r>
    </w:p>
    <w:p w14:paraId="7B04FA3C"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C50976">
        <w:rPr>
          <w:lang w:eastAsia="en-US"/>
        </w:rPr>
        <w:t>1108437/2565/ΔΟΣ/15-11-2005 απόφαση του Υφυπουργού Οικονομίας και Οικονομικών .</w:t>
      </w:r>
    </w:p>
    <w:p w14:paraId="0900D446"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 Α.88 του Ν. 1892/1990 «Για τον εκσυγχρονισμό και την ανάπτυξη και άλλες διατάξεις» (ΦΕΚ 101/Α/31-07-1990).</w:t>
      </w:r>
    </w:p>
    <w:p w14:paraId="7FDC3A4C"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50976">
        <w:rPr>
          <w:lang w:eastAsia="en-US"/>
        </w:rPr>
        <w:t>B</w:t>
      </w:r>
      <w:r w:rsidRPr="000162D6">
        <w:rPr>
          <w:lang w:val="el-GR" w:eastAsia="en-US"/>
        </w:rPr>
        <w:t>/23-08-2007).</w:t>
      </w:r>
    </w:p>
    <w:p w14:paraId="3EB570A4"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lastRenderedPageBreak/>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51AF274F"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C50976">
        <w:rPr>
          <w:lang w:eastAsia="en-US"/>
        </w:rPr>
        <w:t>EE</w:t>
      </w:r>
      <w:r w:rsidRPr="000162D6">
        <w:rPr>
          <w:lang w:val="el-GR" w:eastAsia="en-US"/>
        </w:rPr>
        <w:t xml:space="preserve"> </w:t>
      </w:r>
      <w:r w:rsidRPr="00C50976">
        <w:rPr>
          <w:lang w:eastAsia="en-US"/>
        </w:rPr>
        <w:t>L</w:t>
      </w:r>
      <w:r w:rsidRPr="000162D6">
        <w:rPr>
          <w:lang w:val="el-GR" w:eastAsia="en-US"/>
        </w:rPr>
        <w:t xml:space="preserve"> 94/1/28-03-2014) και άλλες διατάξεις» (ΦΕΚ 148/Α/08-08-2016). </w:t>
      </w:r>
    </w:p>
    <w:p w14:paraId="4783D279"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3389/2005 «Συμπράξεις Δημόσιου και Ιδιωτικού Τομέα» (ΦΕΚ 232/Α/ 22-09-2005).</w:t>
      </w:r>
    </w:p>
    <w:p w14:paraId="272E3E74"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341EC175"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AF06CC3"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3419/2005 “Γενικό Εμπορικό Μητρώο (Γ.Ε.ΜΗ.) και Εκσυγχρονισμός της Επιμελητηριακής Νομοθεσίας” (ΦΕΚ 297/Α/06-12-2005).</w:t>
      </w:r>
    </w:p>
    <w:p w14:paraId="148944B7"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Τον Ν. 4635/2019 (ιδίως  των άρθρων 85 επ.) “Επενδύω στην Ελλάδα και άλλες διατάξεις” (ΦΕΚ 167/Α/30-10-2019).</w:t>
      </w:r>
    </w:p>
    <w:p w14:paraId="711DEC15"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Τη με αριθμό 3/2018 Γνωμοδότηση του Νομικού Συμβουλίου του Κράτους.</w:t>
      </w:r>
    </w:p>
    <w:p w14:paraId="23F6C609" w14:textId="77777777" w:rsidR="00BB1E0D" w:rsidRPr="000162D6" w:rsidRDefault="00BB1E0D" w:rsidP="00BB1E0D">
      <w:pPr>
        <w:numPr>
          <w:ilvl w:val="0"/>
          <w:numId w:val="44"/>
        </w:numPr>
        <w:suppressAutoHyphens w:val="0"/>
        <w:snapToGrid w:val="0"/>
        <w:spacing w:before="120" w:after="0" w:line="300" w:lineRule="auto"/>
        <w:rPr>
          <w:lang w:val="el-GR" w:eastAsia="en-US"/>
        </w:rPr>
      </w:pPr>
      <w:r w:rsidRPr="000162D6">
        <w:rPr>
          <w:lang w:val="el-GR" w:eastAsia="en-US"/>
        </w:rPr>
        <w:t>Το από 13-07-2018 έντυπο της ΕΑΔΔΗΣΥ με θέμα: «ΥΠΟΧΡΕΩΣΕΙΣ ΔΗΜΟΣΙΕΥΣΕΩΝ ΣΤΟΝ ΕΘΝΙΚΟ ΤΥΠΟ ΚΑΤΑ ΤΟΝ Ν.4412/2016».</w:t>
      </w:r>
    </w:p>
    <w:p w14:paraId="4D180A08"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t xml:space="preserve">Τον </w:t>
      </w:r>
      <w:r w:rsidRPr="00C50976">
        <w:rPr>
          <w:lang w:eastAsia="en-US"/>
        </w:rPr>
        <w:t>N</w:t>
      </w:r>
      <w:r w:rsidRPr="000162D6">
        <w:rPr>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C50976">
        <w:rPr>
          <w:lang w:eastAsia="en-US"/>
        </w:rPr>
        <w:t>ΦΕΚ (967/Β/21-07-2006).</w:t>
      </w:r>
    </w:p>
    <w:p w14:paraId="2E45A8AD" w14:textId="77777777" w:rsidR="00BB1E0D" w:rsidRPr="000162D6" w:rsidRDefault="00BB1E0D" w:rsidP="00BB1E0D">
      <w:pPr>
        <w:numPr>
          <w:ilvl w:val="0"/>
          <w:numId w:val="44"/>
        </w:numPr>
        <w:suppressAutoHyphens w:val="0"/>
        <w:snapToGrid w:val="0"/>
        <w:spacing w:before="120" w:after="0" w:line="300" w:lineRule="auto"/>
        <w:rPr>
          <w:lang w:val="el-GR"/>
        </w:rPr>
      </w:pPr>
      <w:r w:rsidRPr="000162D6">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0162D6">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C50976">
        <w:t>L</w:t>
      </w:r>
      <w:r w:rsidRPr="000162D6">
        <w:rPr>
          <w:lang w:val="el-GR"/>
        </w:rPr>
        <w:t xml:space="preserve"> 156/16.6.2012) στο ελληνικό δίκαιο, τροποποίηση του ν. 3419/2005 (Α 297) και άλλες διατάξεις» (ΦΕΚ 265/Α/23-12-2014) και ισχύει.</w:t>
      </w:r>
    </w:p>
    <w:p w14:paraId="4164D189" w14:textId="77777777" w:rsidR="00BB1E0D" w:rsidRPr="00C50976" w:rsidRDefault="00BB1E0D" w:rsidP="00BB1E0D">
      <w:pPr>
        <w:numPr>
          <w:ilvl w:val="0"/>
          <w:numId w:val="44"/>
        </w:numPr>
        <w:suppressAutoHyphens w:val="0"/>
        <w:snapToGrid w:val="0"/>
        <w:spacing w:before="120" w:after="0" w:line="300" w:lineRule="auto"/>
        <w:rPr>
          <w:lang w:eastAsia="en-US"/>
        </w:rPr>
      </w:pPr>
      <w:r w:rsidRPr="000162D6">
        <w:rPr>
          <w:lang w:val="el-GR" w:eastAsia="en-US"/>
        </w:rPr>
        <w:lastRenderedPageBreak/>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50976">
        <w:rPr>
          <w:lang w:eastAsia="en-US"/>
        </w:rPr>
        <w:t>(ΦΕΚ 119/Α/08-07-2019).</w:t>
      </w:r>
    </w:p>
    <w:p w14:paraId="53C742B2"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Το Α.39 του Ν. 4578/2018 «Μείωση ασφαλιστικών εισφορών και άλλες διατάξεις» (ΦΕΚ 200/Α/03-12-2018).</w:t>
      </w:r>
    </w:p>
    <w:p w14:paraId="1E567CE9"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702ACBD" w14:textId="77777777" w:rsidR="00BB1E0D" w:rsidRPr="00C50976" w:rsidRDefault="00BB1E0D" w:rsidP="00BB1E0D">
      <w:pPr>
        <w:pStyle w:val="aff"/>
        <w:numPr>
          <w:ilvl w:val="0"/>
          <w:numId w:val="44"/>
        </w:numPr>
        <w:suppressAutoHyphens w:val="0"/>
        <w:autoSpaceDE w:val="0"/>
        <w:autoSpaceDN w:val="0"/>
        <w:snapToGrid w:val="0"/>
        <w:spacing w:before="120" w:after="0" w:line="300" w:lineRule="auto"/>
        <w:contextualSpacing w:val="0"/>
      </w:pPr>
      <w:r w:rsidRPr="000162D6">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C50976">
        <w:t>(Β’ 164)» ΦΕΚ 2060/Β’/2021))» (ΦΕΚ 5807/Β/10-12-2021).</w:t>
      </w:r>
    </w:p>
    <w:p w14:paraId="3CA9D468" w14:textId="77777777" w:rsidR="00BB1E0D" w:rsidRPr="00C50976" w:rsidRDefault="00BB1E0D" w:rsidP="00BB1E0D">
      <w:pPr>
        <w:pStyle w:val="aff"/>
        <w:numPr>
          <w:ilvl w:val="0"/>
          <w:numId w:val="44"/>
        </w:numPr>
        <w:suppressAutoHyphens w:val="0"/>
        <w:autoSpaceDE w:val="0"/>
        <w:autoSpaceDN w:val="0"/>
        <w:snapToGrid w:val="0"/>
        <w:spacing w:before="120" w:after="0" w:line="300" w:lineRule="auto"/>
        <w:contextualSpacing w:val="0"/>
      </w:pPr>
      <w:r w:rsidRPr="000162D6">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50976">
        <w:t>(ΦΕΚ 752/ΥΟΔΔ/24-08-2022).</w:t>
      </w:r>
    </w:p>
    <w:p w14:paraId="5A467C76"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C50976">
        <w:t> </w:t>
      </w:r>
      <w:r w:rsidRPr="000162D6">
        <w:rPr>
          <w:lang w:val="el-GR"/>
        </w:rPr>
        <w:t xml:space="preserve"> 136/29.7.2023), όπως ισχύει. </w:t>
      </w:r>
    </w:p>
    <w:p w14:paraId="5D219D2C"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από 10-08-2023 (Α.Π ΚτΠ 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w:t>
      </w:r>
      <w:r w:rsidRPr="00C50976">
        <w:t>Youth</w:t>
      </w:r>
      <w:r w:rsidRPr="000162D6">
        <w:rPr>
          <w:lang w:val="el-GR"/>
        </w:rPr>
        <w:t xml:space="preserve"> </w:t>
      </w:r>
      <w:r w:rsidRPr="00C50976">
        <w:t>Pass</w:t>
      </w:r>
      <w:r w:rsidRPr="000162D6">
        <w:rPr>
          <w:lang w:val="el-GR"/>
        </w:rPr>
        <w:t>”)», ευθύνης του Υπουργείου Ψηφιακής Διακυβέρνησης.</w:t>
      </w:r>
    </w:p>
    <w:p w14:paraId="6D9786CF"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υπ’ αριθ. 19252/12-09-2023 «Ενίσχυση πίστωσης Αναλυτικού Λογαριασμού Εξόδων (Α.Λ.Ε. 2310889001) της ΜΚ 23»</w:t>
      </w:r>
      <w:bookmarkStart w:id="25" w:name="_Hlk147316997"/>
      <w:r w:rsidRPr="000162D6">
        <w:rPr>
          <w:lang w:val="el-GR"/>
        </w:rPr>
        <w:t>.</w:t>
      </w:r>
    </w:p>
    <w:p w14:paraId="691BADA1"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65E0F232" w14:textId="77777777" w:rsidR="00BB1E0D" w:rsidRPr="000162D6" w:rsidRDefault="00BB1E0D" w:rsidP="00BB1E0D">
      <w:pPr>
        <w:pStyle w:val="ae"/>
        <w:numPr>
          <w:ilvl w:val="0"/>
          <w:numId w:val="44"/>
        </w:numPr>
        <w:suppressAutoHyphens w:val="0"/>
        <w:snapToGrid w:val="0"/>
        <w:spacing w:before="120" w:after="0" w:line="300" w:lineRule="auto"/>
        <w:rPr>
          <w:lang w:val="el-GR"/>
        </w:rPr>
      </w:pPr>
      <w:r w:rsidRPr="000162D6">
        <w:rPr>
          <w:lang w:val="el-GR"/>
        </w:rPr>
        <w:lastRenderedPageBreak/>
        <w:t>Την υπ΄αριθ. πρωτ. 2/93907/2001053000056/18-09-2023 Απόφαση του Υφυπουργού Εθνικής Οικονομίας και Οικονομικών</w:t>
      </w:r>
    </w:p>
    <w:p w14:paraId="01B859E9" w14:textId="77777777" w:rsidR="00BB1E0D" w:rsidRPr="000162D6" w:rsidRDefault="00BB1E0D" w:rsidP="00BB1E0D">
      <w:pPr>
        <w:pStyle w:val="ae"/>
        <w:numPr>
          <w:ilvl w:val="0"/>
          <w:numId w:val="44"/>
        </w:numPr>
        <w:suppressAutoHyphens w:val="0"/>
        <w:snapToGrid w:val="0"/>
        <w:spacing w:before="120" w:after="0" w:line="300" w:lineRule="auto"/>
        <w:rPr>
          <w:lang w:val="el-GR"/>
        </w:rPr>
      </w:pPr>
      <w:r w:rsidRPr="000162D6">
        <w:rPr>
          <w:lang w:val="el-GR"/>
        </w:rPr>
        <w:t>Την υπ’ αριθ. 19848/21-09-2023 Απόφαση έκτακτης επιχορήγησης για την έγκριση δέσμευσης πίστωσης ποσού για το έργο : «Υποστηρικτικά μέτρα των νέων ηλικίας δεκαοκτώ (18) και δεκαεννέα (19) ετών» (“</w:t>
      </w:r>
      <w:r w:rsidRPr="00C50976">
        <w:t>Youth</w:t>
      </w:r>
      <w:r w:rsidRPr="000162D6">
        <w:rPr>
          <w:lang w:val="el-GR"/>
        </w:rPr>
        <w:t xml:space="preserve"> </w:t>
      </w:r>
      <w:r w:rsidRPr="00C50976">
        <w:t>Pass</w:t>
      </w:r>
      <w:r w:rsidRPr="000162D6">
        <w:rPr>
          <w:lang w:val="el-GR"/>
        </w:rPr>
        <w:t>”)».</w:t>
      </w:r>
    </w:p>
    <w:p w14:paraId="185DE8C8" w14:textId="77777777" w:rsidR="00BB1E0D" w:rsidRPr="000162D6" w:rsidRDefault="00BB1E0D" w:rsidP="00BB1E0D">
      <w:pPr>
        <w:pStyle w:val="ae"/>
        <w:numPr>
          <w:ilvl w:val="0"/>
          <w:numId w:val="44"/>
        </w:numPr>
        <w:suppressAutoHyphens w:val="0"/>
        <w:snapToGrid w:val="0"/>
        <w:spacing w:before="120" w:after="0" w:line="300" w:lineRule="auto"/>
        <w:rPr>
          <w:lang w:val="el-GR"/>
        </w:rPr>
      </w:pPr>
      <w:r w:rsidRPr="000162D6">
        <w:rPr>
          <w:lang w:val="el-GR"/>
        </w:rPr>
        <w:t>Την υπ’ αριθ. 19821/21-09-2023 Απόφαση Ανάληψης του Υπ. Ψηφιακής Διακυβέρνησης για την πραγματοποίηση της δαπάνης για το έργο : «Υποστηρικτικά μέτρα των νέων ηλικίας δεκαοκτώ (18) και δεκαεννέα (19) ετών» (“</w:t>
      </w:r>
      <w:r w:rsidRPr="00C50976">
        <w:t>Youth</w:t>
      </w:r>
      <w:r w:rsidRPr="000162D6">
        <w:rPr>
          <w:lang w:val="el-GR"/>
        </w:rPr>
        <w:t xml:space="preserve"> </w:t>
      </w:r>
      <w:r w:rsidRPr="00C50976">
        <w:t>Pass</w:t>
      </w:r>
      <w:r w:rsidRPr="000162D6">
        <w:rPr>
          <w:lang w:val="el-GR"/>
        </w:rPr>
        <w:t>”)».</w:t>
      </w:r>
    </w:p>
    <w:p w14:paraId="65B80FC8" w14:textId="77777777" w:rsidR="00BB1E0D" w:rsidRPr="000162D6" w:rsidRDefault="00BB1E0D" w:rsidP="00BB1E0D">
      <w:pPr>
        <w:pStyle w:val="ae"/>
        <w:numPr>
          <w:ilvl w:val="0"/>
          <w:numId w:val="44"/>
        </w:numPr>
        <w:suppressAutoHyphens w:val="0"/>
        <w:snapToGrid w:val="0"/>
        <w:spacing w:before="120" w:after="0" w:line="300" w:lineRule="auto"/>
        <w:rPr>
          <w:lang w:val="el-GR"/>
        </w:rPr>
      </w:pPr>
      <w:r w:rsidRPr="000162D6">
        <w:rPr>
          <w:lang w:val="el-GR"/>
        </w:rPr>
        <w:t>Την Απόφαση Ανάληψης με ΑΔΑ : Ψ78Ζ46ΜΤΛΠ-ΔΓ3 του Υπ. Ψηφιακής Διακυβέρνησης για την πραγματοποίηση δαπάνης ως έκτακτης επιχορήγησης για το έργο «Υποστηρικτικά μέτρα των νέων ηλικίας δεκαοκτώ (18) και δεκαεννέα (19) ετών (</w:t>
      </w:r>
      <w:r w:rsidRPr="00C50976">
        <w:t>Youth</w:t>
      </w:r>
      <w:r w:rsidRPr="000162D6">
        <w:rPr>
          <w:lang w:val="el-GR"/>
        </w:rPr>
        <w:t xml:space="preserve"> </w:t>
      </w:r>
      <w:r w:rsidRPr="00C50976">
        <w:t>Pass</w:t>
      </w:r>
      <w:r w:rsidRPr="000162D6">
        <w:rPr>
          <w:lang w:val="el-GR"/>
        </w:rPr>
        <w:t xml:space="preserve">)». </w:t>
      </w:r>
    </w:p>
    <w:p w14:paraId="6142554E" w14:textId="77777777" w:rsidR="00BB1E0D" w:rsidRPr="000162D6" w:rsidRDefault="00BB1E0D" w:rsidP="00BB1E0D">
      <w:pPr>
        <w:pStyle w:val="ae"/>
        <w:numPr>
          <w:ilvl w:val="0"/>
          <w:numId w:val="44"/>
        </w:numPr>
        <w:suppressAutoHyphens w:val="0"/>
        <w:snapToGrid w:val="0"/>
        <w:spacing w:before="120" w:after="0" w:line="300" w:lineRule="auto"/>
        <w:rPr>
          <w:lang w:val="el-GR"/>
        </w:rPr>
      </w:pPr>
      <w:r w:rsidRPr="000162D6">
        <w:rPr>
          <w:lang w:val="el-GR"/>
        </w:rPr>
        <w:t>Την υπ’ αριθ. 20005/25-09-2023 Απόφαση της Κτπ Μ.Α.Ε. με θέμα: “Ανάληψη υποχρέωσης για το έργο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C50976">
        <w:t>Youth</w:t>
      </w:r>
      <w:r w:rsidRPr="000162D6">
        <w:rPr>
          <w:lang w:val="el-GR"/>
        </w:rPr>
        <w:t xml:space="preserve"> </w:t>
      </w:r>
      <w:r w:rsidRPr="00C50976">
        <w:t>Pass</w:t>
      </w:r>
      <w:r w:rsidRPr="000162D6">
        <w:rPr>
          <w:lang w:val="el-GR"/>
        </w:rPr>
        <w:t>”)» της ΚτΠ Μ.Α.Ε Οικονομικού Έτους 2023”.</w:t>
      </w:r>
    </w:p>
    <w:bookmarkEnd w:id="25"/>
    <w:p w14:paraId="48CF6F85" w14:textId="7899406C" w:rsidR="00BB1E0D"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υπ’ αρ. πρωτ. ΚτΠ Μ.Α.Ε. 21109/06-10-2023 Παροχή Σύμφωνης Γνώμης επί της Ολοκλήρωσης της Φάσης Α’ και έναρξης της Φάσης Β’ για το έργο: «Υποστηρικτικά μέτρα των νέων ηλικίας δεκαοκτώ (18) και δεκαεννέα (19) ετών»(“</w:t>
      </w:r>
      <w:r w:rsidRPr="00C50976">
        <w:t>Youth</w:t>
      </w:r>
      <w:r w:rsidRPr="000162D6">
        <w:rPr>
          <w:lang w:val="el-GR"/>
        </w:rPr>
        <w:t xml:space="preserve"> </w:t>
      </w:r>
      <w:r w:rsidRPr="00C50976">
        <w:t>Pass</w:t>
      </w:r>
      <w:r w:rsidRPr="000162D6">
        <w:rPr>
          <w:lang w:val="el-GR"/>
        </w:rPr>
        <w:t>”)»</w:t>
      </w:r>
      <w:r w:rsidR="0099511B">
        <w:rPr>
          <w:lang w:val="el-GR"/>
        </w:rPr>
        <w:t>.</w:t>
      </w:r>
    </w:p>
    <w:p w14:paraId="5D8CF5B6" w14:textId="07C3613F" w:rsidR="0099511B" w:rsidRPr="005E1FEF" w:rsidRDefault="0099511B" w:rsidP="005E1FEF">
      <w:pPr>
        <w:pStyle w:val="aff"/>
        <w:numPr>
          <w:ilvl w:val="0"/>
          <w:numId w:val="44"/>
        </w:numPr>
        <w:suppressAutoHyphens w:val="0"/>
        <w:autoSpaceDE w:val="0"/>
        <w:autoSpaceDN w:val="0"/>
        <w:snapToGrid w:val="0"/>
        <w:spacing w:before="120" w:after="0" w:line="300" w:lineRule="auto"/>
        <w:contextualSpacing w:val="0"/>
        <w:rPr>
          <w:lang w:val="el-GR"/>
        </w:rPr>
      </w:pPr>
      <w:r w:rsidRPr="007A4902">
        <w:rPr>
          <w:lang w:val="el-GR"/>
        </w:rPr>
        <w:t xml:space="preserve">Την υπ’ αριθ. </w:t>
      </w:r>
      <w:r w:rsidRPr="00A64883">
        <w:rPr>
          <w:lang w:val="el-GR"/>
        </w:rPr>
        <w:t xml:space="preserve">21132/06-10-2023 </w:t>
      </w:r>
      <w:r w:rsidRPr="007A4902">
        <w:rPr>
          <w:lang w:val="el-GR"/>
        </w:rPr>
        <w:t>Απόφαση της ΚτΠ Μ.Α.Ε. με θέμα: Διενέργεια Ηλεκτρονικού Ανοικτού Κάτω των Ορίων Διαγωνισμού με κριτήριο ανάθεσης “την πλέον συμφέρουσα από οικονομική άποψη προσφορά βάσει τιμής” για την επιλογή αναδόχου για το έργο: “Υπηρεσίες γραφείου υποστήριξης δικαιούχων (</w:t>
      </w:r>
      <w:r w:rsidRPr="00A64883">
        <w:rPr>
          <w:lang w:val="el-GR"/>
        </w:rPr>
        <w:t>Help</w:t>
      </w:r>
      <w:r w:rsidRPr="007A4902">
        <w:rPr>
          <w:lang w:val="el-GR"/>
        </w:rPr>
        <w:t>-</w:t>
      </w:r>
      <w:r w:rsidRPr="00A64883">
        <w:rPr>
          <w:lang w:val="el-GR"/>
        </w:rPr>
        <w:t>Desk</w:t>
      </w:r>
      <w:r w:rsidRPr="007A4902">
        <w:rPr>
          <w:lang w:val="el-GR"/>
        </w:rPr>
        <w:t>) για το Πρόγραμμα «Υποστηρικτικά μέτρα των νέων ηλικίας δεκαοκτώ (18) και δεκαεννέα (19) ετών» (“</w:t>
      </w:r>
      <w:r w:rsidRPr="00A64883">
        <w:rPr>
          <w:lang w:val="el-GR"/>
        </w:rPr>
        <w:t>Youth</w:t>
      </w:r>
      <w:r w:rsidRPr="007A4902">
        <w:rPr>
          <w:lang w:val="el-GR"/>
        </w:rPr>
        <w:t xml:space="preserve"> </w:t>
      </w:r>
      <w:r w:rsidRPr="00A64883">
        <w:rPr>
          <w:lang w:val="el-GR"/>
        </w:rPr>
        <w:t>Pass</w:t>
      </w:r>
      <w:r w:rsidRPr="007A4902">
        <w:rPr>
          <w:lang w:val="el-GR"/>
        </w:rPr>
        <w:t>”)”, χρηματοδοτούμενο από τον Τακτικό Προϋπολογισμό</w:t>
      </w:r>
      <w:r>
        <w:rPr>
          <w:lang w:val="el-GR"/>
        </w:rPr>
        <w:t xml:space="preserve">. </w:t>
      </w:r>
    </w:p>
    <w:p w14:paraId="58F62784"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Απόφαση του ΔΣ της ΚτΠ Μ.Α.Ε. κατά την υπ’ αρ. 856/25-08-2022 Συνεδρίασή του, με θέμα Εκλογή Διευθύνοντος Συμβούλου (Θέμα 1).</w:t>
      </w:r>
    </w:p>
    <w:p w14:paraId="7656E9DD"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F56A73C" w14:textId="77777777" w:rsidR="00BB1E0D" w:rsidRPr="000162D6" w:rsidRDefault="00BB1E0D" w:rsidP="00BB1E0D">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67A16547" w14:textId="77777777" w:rsidR="005B4E06" w:rsidRDefault="00BB1E0D" w:rsidP="005B4E06">
      <w:pPr>
        <w:pStyle w:val="aff"/>
        <w:numPr>
          <w:ilvl w:val="0"/>
          <w:numId w:val="44"/>
        </w:numPr>
        <w:suppressAutoHyphens w:val="0"/>
        <w:autoSpaceDE w:val="0"/>
        <w:autoSpaceDN w:val="0"/>
        <w:snapToGrid w:val="0"/>
        <w:spacing w:before="120" w:after="0" w:line="300" w:lineRule="auto"/>
        <w:contextualSpacing w:val="0"/>
        <w:rPr>
          <w:lang w:val="el-GR"/>
        </w:rPr>
      </w:pPr>
      <w:r w:rsidRPr="000162D6">
        <w:rPr>
          <w:lang w:val="el-GR"/>
        </w:rPr>
        <w:t>Την Απόφαση του Διοικητικού Συμβουλίου της  ΚτΠ Μ.Α.Ε. κατά την υπ’ αρ. 939/06-10-2023 Συνεδρίασή του (Θέμα 3.2).</w:t>
      </w:r>
    </w:p>
    <w:p w14:paraId="3F528B9C" w14:textId="77777777" w:rsidR="00E80EF5" w:rsidRPr="00FF489C" w:rsidRDefault="00E80EF5" w:rsidP="00FF489C">
      <w:pPr>
        <w:suppressAutoHyphens w:val="0"/>
        <w:spacing w:before="120"/>
        <w:ind w:left="425"/>
        <w:rPr>
          <w:bCs/>
          <w:lang w:val="el-GR" w:eastAsia="en-US"/>
        </w:rPr>
      </w:pPr>
    </w:p>
    <w:bookmarkEnd w:id="24"/>
    <w:p w14:paraId="5CC2C86C" w14:textId="77777777"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44898793"/>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378FAE87" w14:textId="40B7DE30"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294581">
        <w:rPr>
          <w:lang w:val="el-GR" w:eastAsia="el-GR"/>
        </w:rPr>
        <w:t xml:space="preserve"> </w:t>
      </w:r>
      <w:r w:rsidR="00294581" w:rsidRPr="001D6407">
        <w:rPr>
          <w:b/>
          <w:bCs/>
          <w:lang w:val="el-GR" w:eastAsia="el-GR"/>
        </w:rPr>
        <w:t>23-10-2023</w:t>
      </w:r>
      <w:r w:rsidR="00E82C3A">
        <w:rPr>
          <w:lang w:val="el-GR" w:eastAsia="el-GR"/>
        </w:rPr>
        <w:t xml:space="preserve"> </w:t>
      </w:r>
      <w:r w:rsidRPr="00603221">
        <w:rPr>
          <w:lang w:val="el-GR" w:eastAsia="el-GR"/>
        </w:rPr>
        <w:t>και ώρα</w:t>
      </w:r>
      <w:r w:rsidR="00E31206">
        <w:rPr>
          <w:lang w:val="el-GR" w:eastAsia="el-GR"/>
        </w:rPr>
        <w:t xml:space="preserve"> </w:t>
      </w:r>
      <w:r w:rsidR="00E31206" w:rsidRPr="001D6407">
        <w:rPr>
          <w:b/>
          <w:bCs/>
          <w:lang w:val="el-GR" w:eastAsia="el-GR"/>
        </w:rPr>
        <w:t>13:00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286ACA" w:rsidRPr="00485779">
        <w:rPr>
          <w:b/>
          <w:bCs/>
          <w:lang w:val="el-GR" w:eastAsia="el-GR"/>
        </w:rPr>
        <w:t>06-10-2023.</w:t>
      </w:r>
    </w:p>
    <w:p w14:paraId="1E273BF9" w14:textId="14476E20" w:rsidR="001C673F" w:rsidRPr="00603221" w:rsidRDefault="003355E7" w:rsidP="001C673F">
      <w:pPr>
        <w:rPr>
          <w:lang w:val="el-GR"/>
        </w:rPr>
      </w:pPr>
      <w:r w:rsidRPr="00603221">
        <w:rPr>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4107C">
        <w:rPr>
          <w:b/>
          <w:lang w:val="el-GR"/>
        </w:rPr>
        <w:t>δύο</w:t>
      </w:r>
      <w:r w:rsidR="001C673F" w:rsidRPr="00603221">
        <w:rPr>
          <w:b/>
          <w:lang w:val="el-GR"/>
        </w:rPr>
        <w:t xml:space="preserve"> (</w:t>
      </w:r>
      <w:r w:rsidR="00C4107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1563D">
        <w:rPr>
          <w:b/>
          <w:lang w:val="el-GR"/>
        </w:rPr>
        <w:t xml:space="preserve">25-10-2023 </w:t>
      </w:r>
      <w:r w:rsidR="00F76C02">
        <w:rPr>
          <w:b/>
          <w:lang w:val="el-GR"/>
        </w:rPr>
        <w:t xml:space="preserve">ημέρα Τετάρτη </w:t>
      </w:r>
      <w:r w:rsidR="001C673F" w:rsidRPr="00603221">
        <w:rPr>
          <w:b/>
          <w:lang w:val="el-GR"/>
        </w:rPr>
        <w:t xml:space="preserve">και ώρα </w:t>
      </w:r>
      <w:r w:rsidR="002E7606">
        <w:rPr>
          <w:b/>
          <w:lang w:val="el-GR"/>
        </w:rPr>
        <w:t>13:00</w:t>
      </w:r>
      <w:r w:rsidR="00525F10">
        <w:rPr>
          <w:b/>
          <w:lang w:val="el-GR"/>
        </w:rPr>
        <w:t xml:space="preserve">. </w:t>
      </w:r>
    </w:p>
    <w:p w14:paraId="62348B82" w14:textId="77777777" w:rsidR="001C673F" w:rsidRPr="00603221" w:rsidRDefault="001C673F">
      <w:pPr>
        <w:rPr>
          <w:lang w:val="el-GR"/>
        </w:rPr>
      </w:pPr>
      <w:r w:rsidRPr="00603221" w:rsidDel="001C673F">
        <w:rPr>
          <w:i/>
          <w:iCs/>
          <w:color w:val="5B9BD5"/>
          <w:kern w:val="1"/>
          <w:lang w:val="el-GR"/>
        </w:rPr>
        <w:t xml:space="preserve"> </w:t>
      </w:r>
    </w:p>
    <w:p w14:paraId="14D8E215"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44898794"/>
      <w:r w:rsidRPr="00603221">
        <w:rPr>
          <w:rFonts w:cs="Tahoma"/>
          <w:lang w:val="el-GR"/>
        </w:rPr>
        <w:t>Δημοσιότητα</w:t>
      </w:r>
      <w:bookmarkEnd w:id="30"/>
      <w:bookmarkEnd w:id="31"/>
      <w:bookmarkEnd w:id="32"/>
      <w:bookmarkEnd w:id="33"/>
      <w:bookmarkEnd w:id="34"/>
    </w:p>
    <w:p w14:paraId="5F65E9A9" w14:textId="3CFE37F2"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525F10" w:rsidRPr="00485779">
        <w:rPr>
          <w:b/>
          <w:bCs/>
          <w:lang w:val="el-GR" w:eastAsia="el-GR"/>
        </w:rPr>
        <w:t>06-10-2023.</w:t>
      </w:r>
    </w:p>
    <w:p w14:paraId="63C1F4C6" w14:textId="1977169A" w:rsidR="00821852"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25F10" w:rsidRPr="00485779">
        <w:rPr>
          <w:b/>
          <w:bCs/>
          <w:lang w:val="el-GR" w:eastAsia="el-GR"/>
        </w:rPr>
        <w:t>06-10-2023.</w:t>
      </w:r>
      <w:r w:rsidRPr="006B3C5C">
        <w:rPr>
          <w:lang w:val="el-GR"/>
        </w:rPr>
        <w:t xml:space="preserve"> η οποία έλαβε Συστημικό Αύξοντα Αριθμό</w:t>
      </w:r>
      <w:bookmarkStart w:id="36" w:name="_Hlk75874030"/>
      <w:r w:rsidRPr="006B3C5C">
        <w:rPr>
          <w:lang w:val="el-GR"/>
        </w:rPr>
        <w:t>:</w:t>
      </w:r>
      <w:bookmarkEnd w:id="36"/>
      <w:r w:rsidR="0082191C">
        <w:rPr>
          <w:lang w:val="el-GR"/>
        </w:rPr>
        <w:t xml:space="preserve"> </w:t>
      </w:r>
      <w:r w:rsidR="00E41C86" w:rsidRPr="0015591F">
        <w:rPr>
          <w:b/>
          <w:bCs/>
          <w:lang w:val="el-GR"/>
        </w:rPr>
        <w:t>240185</w:t>
      </w:r>
      <w:r w:rsidR="00E41C86">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22D83DDA" w14:textId="0E304377"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7" w:name="_Hlk75874098"/>
      <w:r w:rsidR="00181C40" w:rsidRPr="00181C40">
        <w:rPr>
          <w:lang w:val="el-GR"/>
        </w:rPr>
        <w:t xml:space="preserve">(ιστ) </w:t>
      </w:r>
      <w:bookmarkEnd w:id="3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525F10" w:rsidRPr="00485779">
        <w:rPr>
          <w:b/>
          <w:bCs/>
          <w:lang w:val="el-GR" w:eastAsia="el-GR"/>
        </w:rPr>
        <w:t>06-10-2023.</w:t>
      </w:r>
    </w:p>
    <w:p w14:paraId="5CC99994" w14:textId="77777777" w:rsidR="008338F0" w:rsidRPr="00603221" w:rsidRDefault="008338F0">
      <w:pPr>
        <w:rPr>
          <w:lang w:val="el-GR"/>
        </w:rPr>
      </w:pPr>
    </w:p>
    <w:p w14:paraId="3D15A43F" w14:textId="417A2107"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525F10" w:rsidRPr="00485779">
        <w:rPr>
          <w:b/>
          <w:bCs/>
          <w:lang w:eastAsia="el-GR"/>
        </w:rPr>
        <w:t>06-10-2023.</w:t>
      </w:r>
    </w:p>
    <w:p w14:paraId="024AEACB" w14:textId="77777777" w:rsidR="00B1259E" w:rsidRPr="002F2BED" w:rsidRDefault="00B1259E" w:rsidP="002F2BED">
      <w:pPr>
        <w:rPr>
          <w:lang w:val="el-GR"/>
        </w:rPr>
      </w:pPr>
    </w:p>
    <w:p w14:paraId="0F1E226D"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44898795"/>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121B5751"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DF16CE2"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1EAE540"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5B69CF92"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054CEFAE"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44898796"/>
      <w:r w:rsidRPr="00603221">
        <w:rPr>
          <w:rFonts w:cs="Tahoma"/>
          <w:sz w:val="22"/>
          <w:szCs w:val="22"/>
        </w:rPr>
        <w:t>ΓΕΝΙΚΟΙ ΚΑΙ ΕΙΔΙΚΟΙ ΟΡΟΙ ΣΥΜΜΕΤΟΧΗΣ</w:t>
      </w:r>
      <w:bookmarkEnd w:id="41"/>
      <w:bookmarkEnd w:id="42"/>
    </w:p>
    <w:p w14:paraId="73939F4E"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44898797"/>
      <w:r w:rsidRPr="00603221">
        <w:rPr>
          <w:rFonts w:cs="Tahoma"/>
          <w:lang w:val="el-GR"/>
        </w:rPr>
        <w:t>Γενικές Πληροφορίες</w:t>
      </w:r>
      <w:bookmarkEnd w:id="46"/>
      <w:bookmarkEnd w:id="47"/>
      <w:bookmarkEnd w:id="48"/>
    </w:p>
    <w:p w14:paraId="01535CEA" w14:textId="77777777" w:rsidR="008338F0" w:rsidRPr="00603221" w:rsidRDefault="003355E7" w:rsidP="000631F7">
      <w:pPr>
        <w:pStyle w:val="3"/>
        <w:ind w:left="1276"/>
        <w:rPr>
          <w:lang w:val="el-GR"/>
        </w:rPr>
      </w:pPr>
      <w:bookmarkStart w:id="49" w:name="_Toc97194264"/>
      <w:bookmarkStart w:id="50" w:name="_Toc97194414"/>
      <w:bookmarkStart w:id="51" w:name="_Toc144898798"/>
      <w:bookmarkEnd w:id="45"/>
      <w:r w:rsidRPr="00603221">
        <w:rPr>
          <w:lang w:val="el-GR"/>
        </w:rPr>
        <w:t>Έγγραφα της σύμβασης</w:t>
      </w:r>
      <w:bookmarkEnd w:id="49"/>
      <w:bookmarkEnd w:id="50"/>
      <w:bookmarkEnd w:id="51"/>
    </w:p>
    <w:p w14:paraId="76202DEF"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4B8F1B1E" w14:textId="77777777" w:rsidR="008338F0" w:rsidRPr="00D81815" w:rsidRDefault="003355E7" w:rsidP="00D81815">
      <w:pPr>
        <w:numPr>
          <w:ilvl w:val="0"/>
          <w:numId w:val="3"/>
        </w:numPr>
        <w:spacing w:after="40"/>
        <w:ind w:left="567" w:hanging="567"/>
        <w:rPr>
          <w:rFonts w:eastAsia="Calibri"/>
          <w:lang w:val="el-GR"/>
        </w:rPr>
      </w:pPr>
      <w:r w:rsidRPr="00D81815">
        <w:rPr>
          <w:lang w:val="el-GR"/>
        </w:rPr>
        <w:t>η παρούσα Διακήρυξη</w:t>
      </w:r>
      <w:r w:rsidR="006B6AD9" w:rsidRPr="00D81815">
        <w:rPr>
          <w:lang w:val="el-GR"/>
        </w:rPr>
        <w:t xml:space="preserve"> </w:t>
      </w:r>
      <w:r w:rsidRPr="00D81815">
        <w:rPr>
          <w:lang w:val="el-GR"/>
        </w:rPr>
        <w:t xml:space="preserve">με τα Παραρτήματα που αποτελούν αναπόσπαστο μέρος αυτής </w:t>
      </w:r>
    </w:p>
    <w:p w14:paraId="4C10257D" w14:textId="77777777" w:rsidR="008338F0" w:rsidRPr="00D81815" w:rsidRDefault="003355E7">
      <w:pPr>
        <w:numPr>
          <w:ilvl w:val="0"/>
          <w:numId w:val="3"/>
        </w:numPr>
        <w:spacing w:after="40"/>
        <w:ind w:left="567" w:hanging="567"/>
        <w:rPr>
          <w:lang w:val="el-GR"/>
        </w:rPr>
      </w:pPr>
      <w:r w:rsidRPr="00D81815">
        <w:rPr>
          <w:lang w:val="el-GR"/>
        </w:rPr>
        <w:t>το</w:t>
      </w:r>
      <w:r w:rsidR="00E1337D" w:rsidRPr="00D81815">
        <w:rPr>
          <w:lang w:val="el-GR"/>
        </w:rPr>
        <w:t xml:space="preserve"> </w:t>
      </w:r>
      <w:r w:rsidRPr="00D81815">
        <w:rPr>
          <w:lang w:val="el-GR"/>
        </w:rPr>
        <w:t>Ευρωπαϊκό Ενιαίο Έγγραφο Σύμβασης [ΕΕΕΣ]</w:t>
      </w:r>
    </w:p>
    <w:p w14:paraId="227B1337" w14:textId="77777777" w:rsidR="008338F0" w:rsidRPr="00D81815" w:rsidRDefault="003355E7">
      <w:pPr>
        <w:numPr>
          <w:ilvl w:val="0"/>
          <w:numId w:val="3"/>
        </w:numPr>
        <w:spacing w:after="40"/>
        <w:ind w:left="567" w:hanging="567"/>
        <w:rPr>
          <w:lang w:val="el-GR"/>
        </w:rPr>
      </w:pPr>
      <w:r w:rsidRPr="00D81815">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69CE08C" w14:textId="77777777" w:rsidR="00D81815" w:rsidRPr="00603221" w:rsidRDefault="00D81815" w:rsidP="000631F7">
      <w:pPr>
        <w:spacing w:after="40"/>
        <w:rPr>
          <w:lang w:val="el-GR"/>
        </w:rPr>
      </w:pPr>
    </w:p>
    <w:p w14:paraId="2B5F4436" w14:textId="77777777" w:rsidR="008338F0" w:rsidRPr="00603221" w:rsidRDefault="003355E7" w:rsidP="000631F7">
      <w:pPr>
        <w:pStyle w:val="3"/>
        <w:ind w:left="1276"/>
        <w:rPr>
          <w:lang w:val="el-GR"/>
        </w:rPr>
      </w:pPr>
      <w:bookmarkStart w:id="52" w:name="_Toc97194265"/>
      <w:bookmarkStart w:id="53" w:name="_Toc97194415"/>
      <w:bookmarkStart w:id="54" w:name="_Toc14489879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00C88DEF"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28F9B3C9" w14:textId="77777777" w:rsidR="000631F7" w:rsidRPr="004C145A" w:rsidRDefault="000631F7" w:rsidP="004C145A">
      <w:pPr>
        <w:rPr>
          <w:lang w:val="el-GR"/>
        </w:rPr>
      </w:pPr>
    </w:p>
    <w:p w14:paraId="0E72F513"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44898800"/>
      <w:r w:rsidRPr="00603221">
        <w:rPr>
          <w:lang w:val="el-GR"/>
        </w:rPr>
        <w:t>Παροχή Διευκρινίσεων</w:t>
      </w:r>
      <w:bookmarkEnd w:id="55"/>
      <w:bookmarkEnd w:id="56"/>
      <w:bookmarkEnd w:id="57"/>
      <w:bookmarkEnd w:id="58"/>
    </w:p>
    <w:p w14:paraId="6B308AB7" w14:textId="7CF6C172"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E55407">
        <w:rPr>
          <w:lang w:val="el-GR"/>
        </w:rPr>
        <w:t xml:space="preserve">τις </w:t>
      </w:r>
      <w:r w:rsidR="00E55407" w:rsidRPr="009244E5">
        <w:rPr>
          <w:b/>
          <w:bCs/>
          <w:lang w:val="el-GR"/>
        </w:rPr>
        <w:t>13-10-2023</w:t>
      </w:r>
      <w:r w:rsidR="00E55407">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046888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F7C07"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3A75F71A"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5A958346"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34DA04AC"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F21812"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24923F5C"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44898801"/>
      <w:r w:rsidRPr="00603221">
        <w:rPr>
          <w:lang w:val="el-GR"/>
        </w:rPr>
        <w:lastRenderedPageBreak/>
        <w:t>Γλώσσα</w:t>
      </w:r>
      <w:bookmarkEnd w:id="59"/>
      <w:bookmarkEnd w:id="60"/>
      <w:bookmarkEnd w:id="61"/>
      <w:bookmarkEnd w:id="62"/>
    </w:p>
    <w:p w14:paraId="19957794"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619235D"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5D6E5BE8"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DC8CB2A"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4B26FC13"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1A13B72"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1725664" w14:textId="77777777" w:rsidR="000631F7" w:rsidRPr="00603221" w:rsidRDefault="000631F7">
      <w:pPr>
        <w:rPr>
          <w:lang w:val="el-GR"/>
        </w:rPr>
      </w:pPr>
    </w:p>
    <w:p w14:paraId="6A68E2DD"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44898802"/>
      <w:r w:rsidRPr="00603221">
        <w:rPr>
          <w:lang w:val="el-GR"/>
        </w:rPr>
        <w:t>Εγγυήσεις</w:t>
      </w:r>
      <w:bookmarkEnd w:id="63"/>
      <w:bookmarkEnd w:id="64"/>
      <w:bookmarkEnd w:id="65"/>
      <w:bookmarkEnd w:id="66"/>
      <w:bookmarkEnd w:id="67"/>
      <w:bookmarkEnd w:id="68"/>
    </w:p>
    <w:p w14:paraId="54D41C63"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851F594"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2B471305"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02133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60B18201"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4D53C61" w14:textId="54A9E4A7"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121841" w:rsidRPr="00603221">
        <w:rPr>
          <w:color w:val="000000"/>
          <w:lang w:val="el-GR"/>
        </w:rPr>
        <w:t>Παραρτήματος</w:t>
      </w:r>
      <w:r w:rsidR="00121841">
        <w:rPr>
          <w:color w:val="000000"/>
          <w:lang w:val="el-GR"/>
        </w:rPr>
        <w:t xml:space="preserve"> </w:t>
      </w:r>
      <w:r w:rsidR="00EA772A">
        <w:rPr>
          <w:color w:val="000000"/>
          <w:lang w:val="el-GR"/>
        </w:rPr>
        <w:fldChar w:fldCharType="begin"/>
      </w:r>
      <w:r w:rsidR="00121841">
        <w:rPr>
          <w:color w:val="000000"/>
          <w:lang w:val="el-GR"/>
        </w:rPr>
        <w:instrText xml:space="preserve"> REF _Ref146812600 \h </w:instrText>
      </w:r>
      <w:r w:rsidR="00EA772A">
        <w:rPr>
          <w:color w:val="000000"/>
          <w:lang w:val="el-GR"/>
        </w:rPr>
      </w:r>
      <w:r w:rsidR="00EA772A">
        <w:rPr>
          <w:color w:val="000000"/>
          <w:lang w:val="el-GR"/>
        </w:rPr>
        <w:fldChar w:fldCharType="separate"/>
      </w:r>
      <w:r w:rsidR="00D64694" w:rsidRPr="003329FF">
        <w:rPr>
          <w:lang w:val="el-GR"/>
        </w:rPr>
        <w:t xml:space="preserve">ΠΑΡΑΡΤΗΜΑ </w:t>
      </w:r>
      <w:r w:rsidR="00D64694" w:rsidRPr="00603221">
        <w:t>VIII</w:t>
      </w:r>
      <w:r w:rsidR="00D64694" w:rsidRPr="003329FF">
        <w:rPr>
          <w:lang w:val="el-GR"/>
        </w:rPr>
        <w:t xml:space="preserve"> – Υποδείγματα Εγγυητικών Επιστολών</w:t>
      </w:r>
      <w:r w:rsidR="00EA772A">
        <w:rPr>
          <w:color w:val="000000"/>
          <w:lang w:val="el-GR"/>
        </w:rPr>
        <w:fldChar w:fldCharType="end"/>
      </w:r>
      <w:r w:rsidR="00121841" w:rsidRPr="00603221" w:rsidDel="00121841">
        <w:rPr>
          <w:color w:val="000000"/>
          <w:lang w:val="el-GR"/>
        </w:rPr>
        <w:t xml:space="preserve"> </w:t>
      </w:r>
      <w:r w:rsidRPr="00603221">
        <w:rPr>
          <w:color w:val="000000"/>
          <w:lang w:val="el-GR"/>
        </w:rPr>
        <w:t xml:space="preserve"> της παρούσας.</w:t>
      </w:r>
    </w:p>
    <w:p w14:paraId="537A0AD0"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BFDA28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C511480" w14:textId="77777777" w:rsidR="000A60A0" w:rsidRDefault="000A60A0">
      <w:pPr>
        <w:rPr>
          <w:color w:val="000000"/>
          <w:lang w:val="el-GR"/>
        </w:rPr>
      </w:pPr>
    </w:p>
    <w:p w14:paraId="6D8C24D9" w14:textId="77777777" w:rsidR="000A60A0" w:rsidRPr="000631F7" w:rsidRDefault="000A60A0" w:rsidP="000631F7">
      <w:pPr>
        <w:pStyle w:val="3"/>
        <w:ind w:left="1276"/>
        <w:rPr>
          <w:lang w:val="el-GR"/>
        </w:rPr>
      </w:pPr>
      <w:bookmarkStart w:id="71" w:name="_Toc97194269"/>
      <w:bookmarkStart w:id="72" w:name="_Toc97194419"/>
      <w:bookmarkStart w:id="73" w:name="_Toc144898803"/>
      <w:r w:rsidRPr="000A60A0">
        <w:rPr>
          <w:lang w:val="el-GR"/>
        </w:rPr>
        <w:t>Προστασία Προσωπικών Δεδομένων</w:t>
      </w:r>
      <w:bookmarkEnd w:id="71"/>
      <w:bookmarkEnd w:id="72"/>
      <w:bookmarkEnd w:id="73"/>
      <w:r w:rsidRPr="000A60A0">
        <w:rPr>
          <w:lang w:val="el-GR"/>
        </w:rPr>
        <w:t xml:space="preserve"> </w:t>
      </w:r>
    </w:p>
    <w:p w14:paraId="346E9B6F" w14:textId="6EFC0B48"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634F4F">
        <w:rPr>
          <w:lang w:val="el-GR"/>
        </w:rPr>
        <w:t xml:space="preserve"> παράρτημα </w:t>
      </w:r>
      <w:r w:rsidR="000A77F2">
        <w:rPr>
          <w:lang w:val="el-GR"/>
        </w:rPr>
        <w:t xml:space="preserve">ΙΧ </w:t>
      </w:r>
      <w:r w:rsidRPr="00C11E79">
        <w:rPr>
          <w:lang w:val="el-GR"/>
        </w:rPr>
        <w:t>στην παρούσα.</w:t>
      </w:r>
    </w:p>
    <w:p w14:paraId="124DBBE2" w14:textId="77777777" w:rsidR="0054025C" w:rsidRDefault="0054025C">
      <w:pPr>
        <w:suppressAutoHyphens w:val="0"/>
        <w:spacing w:after="0"/>
        <w:jc w:val="left"/>
        <w:rPr>
          <w:color w:val="000000"/>
          <w:lang w:val="el-GR"/>
        </w:rPr>
      </w:pPr>
      <w:r>
        <w:rPr>
          <w:color w:val="000000"/>
          <w:lang w:val="el-GR"/>
        </w:rPr>
        <w:br w:type="page"/>
      </w:r>
    </w:p>
    <w:p w14:paraId="4B2D7650" w14:textId="77777777" w:rsidR="008338F0" w:rsidRPr="00603221" w:rsidRDefault="008338F0">
      <w:pPr>
        <w:rPr>
          <w:lang w:val="el-GR"/>
        </w:rPr>
      </w:pPr>
    </w:p>
    <w:bookmarkEnd w:id="69"/>
    <w:p w14:paraId="2A20B128"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44898804"/>
      <w:r w:rsidRPr="00603221">
        <w:rPr>
          <w:rFonts w:cs="Tahoma"/>
          <w:lang w:val="el-GR"/>
        </w:rPr>
        <w:t>Δικαίωμα Συμμετοχής - Κριτήρια Ποιοτικής Επιλογής</w:t>
      </w:r>
      <w:bookmarkEnd w:id="74"/>
      <w:bookmarkEnd w:id="75"/>
      <w:bookmarkEnd w:id="76"/>
    </w:p>
    <w:p w14:paraId="43391A0E"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44898805"/>
      <w:r w:rsidRPr="00603221">
        <w:rPr>
          <w:lang w:val="el-GR"/>
        </w:rPr>
        <w:t>Δικαιούμενοι συμμετοχής</w:t>
      </w:r>
      <w:bookmarkEnd w:id="77"/>
      <w:bookmarkEnd w:id="78"/>
      <w:bookmarkEnd w:id="79"/>
      <w:bookmarkEnd w:id="80"/>
      <w:r w:rsidRPr="00603221">
        <w:rPr>
          <w:lang w:val="el-GR"/>
        </w:rPr>
        <w:t xml:space="preserve"> </w:t>
      </w:r>
    </w:p>
    <w:p w14:paraId="00A972B7"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FA291F8" w14:textId="77777777" w:rsidR="008338F0" w:rsidRPr="00603221" w:rsidRDefault="003355E7">
      <w:pPr>
        <w:rPr>
          <w:lang w:val="el-GR"/>
        </w:rPr>
      </w:pPr>
      <w:r w:rsidRPr="00603221">
        <w:rPr>
          <w:lang w:val="el-GR"/>
        </w:rPr>
        <w:t>α) κράτος-μέλος της Ένωσης,</w:t>
      </w:r>
    </w:p>
    <w:p w14:paraId="1AC6DFD7" w14:textId="77777777" w:rsidR="008338F0" w:rsidRPr="00603221" w:rsidRDefault="003355E7">
      <w:pPr>
        <w:rPr>
          <w:lang w:val="el-GR"/>
        </w:rPr>
      </w:pPr>
      <w:r w:rsidRPr="00603221">
        <w:rPr>
          <w:lang w:val="el-GR"/>
        </w:rPr>
        <w:t>β) κράτος-μέλος του Ευρωπαϊκού Οικονομικού Χώρου (Ε.Ο.Χ.),</w:t>
      </w:r>
    </w:p>
    <w:p w14:paraId="5A860D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3B36709"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84A440"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F9E1F3E" w14:textId="7777777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w:t>
      </w:r>
      <w:r w:rsidR="0003481A" w:rsidRPr="0003481A">
        <w:rPr>
          <w:lang w:val="el-GR"/>
        </w:rPr>
        <w:t xml:space="preserve"> </w:t>
      </w:r>
      <w:r w:rsidR="009F688B" w:rsidRPr="003E44A9">
        <w:rPr>
          <w:lang w:val="el-GR"/>
        </w:rPr>
        <w:t>οδηγίας 2014/25/ΕΕ, καθώς και του άρθρου 13 στοιχεία α) έως δ), στ) έως η) και ι) της οδηγίας 2009/81/ΕΚ, σε ή με:</w:t>
      </w:r>
    </w:p>
    <w:p w14:paraId="102147E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67CFE2C6"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D3BA3D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64085341" w14:textId="7875D4E1"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EA772A">
        <w:rPr>
          <w:lang w:val="el-GR"/>
        </w:rPr>
        <w:fldChar w:fldCharType="begin"/>
      </w:r>
      <w:r>
        <w:rPr>
          <w:lang w:val="el-GR"/>
        </w:rPr>
        <w:instrText xml:space="preserve"> REF _Ref494118533 \r \h </w:instrText>
      </w:r>
      <w:r w:rsidR="00EA772A">
        <w:rPr>
          <w:lang w:val="el-GR"/>
        </w:rPr>
      </w:r>
      <w:r w:rsidR="00EA772A">
        <w:rPr>
          <w:lang w:val="el-GR"/>
        </w:rPr>
        <w:fldChar w:fldCharType="separate"/>
      </w:r>
      <w:r w:rsidR="00D64694">
        <w:rPr>
          <w:lang w:val="el-GR"/>
        </w:rPr>
        <w:t>0</w:t>
      </w:r>
      <w:r w:rsidR="00EA772A">
        <w:rPr>
          <w:lang w:val="el-GR"/>
        </w:rPr>
        <w:fldChar w:fldCharType="end"/>
      </w:r>
      <w:r w:rsidR="00EA772A">
        <w:rPr>
          <w:lang w:val="el-GR"/>
        </w:rPr>
        <w:fldChar w:fldCharType="begin"/>
      </w:r>
      <w:r>
        <w:rPr>
          <w:lang w:val="el-GR"/>
        </w:rPr>
        <w:instrText xml:space="preserve"> REF _Ref494118533 \h </w:instrText>
      </w:r>
      <w:r w:rsidR="00EA772A">
        <w:rPr>
          <w:lang w:val="el-GR"/>
        </w:rPr>
      </w:r>
      <w:r w:rsidR="00EA772A">
        <w:rPr>
          <w:lang w:val="el-GR"/>
        </w:rPr>
        <w:fldChar w:fldCharType="separate"/>
      </w:r>
      <w:r w:rsidR="00D64694" w:rsidRPr="00603221">
        <w:rPr>
          <w:lang w:val="el-GR"/>
        </w:rPr>
        <w:t xml:space="preserve">ΠΑΡΑΡΤΗΜΑ </w:t>
      </w:r>
      <w:r w:rsidR="00D64694" w:rsidRPr="00603221">
        <w:t>VI</w:t>
      </w:r>
      <w:r w:rsidR="00D64694" w:rsidRPr="00603221">
        <w:rPr>
          <w:lang w:val="el-GR"/>
        </w:rPr>
        <w:t>Ι – Άλλες Δηλώσεις</w:t>
      </w:r>
      <w:r w:rsidR="00EA772A">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2E6EC5A6" w14:textId="77777777" w:rsidR="00E97E4D" w:rsidRPr="00E97E4D" w:rsidRDefault="00E97E4D" w:rsidP="00E97E4D">
      <w:pPr>
        <w:spacing w:before="240"/>
        <w:rPr>
          <w:lang w:val="el-GR"/>
        </w:rPr>
      </w:pPr>
    </w:p>
    <w:p w14:paraId="6AA12D65" w14:textId="7777777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4576F75"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95BA754" w14:textId="77777777" w:rsidR="002F2BED" w:rsidRPr="002F2BED" w:rsidRDefault="002F2BED" w:rsidP="00AB1DCF">
      <w:pPr>
        <w:pStyle w:val="af6"/>
        <w:rPr>
          <w:lang w:val="el-GR"/>
        </w:rPr>
      </w:pPr>
    </w:p>
    <w:p w14:paraId="7C2F3AD2"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44898806"/>
      <w:r w:rsidRPr="00603221">
        <w:rPr>
          <w:lang w:val="el-GR"/>
        </w:rPr>
        <w:t>Εγγύηση συμμετοχής</w:t>
      </w:r>
      <w:bookmarkEnd w:id="82"/>
      <w:bookmarkEnd w:id="83"/>
      <w:bookmarkEnd w:id="84"/>
      <w:bookmarkEnd w:id="85"/>
    </w:p>
    <w:p w14:paraId="3AF08D6A" w14:textId="77777777" w:rsidR="00C960CF" w:rsidRPr="0026551E" w:rsidRDefault="003355E7" w:rsidP="00FF489C">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6551E" w:rsidRPr="0026551E">
        <w:rPr>
          <w:lang w:val="el-GR"/>
        </w:rPr>
        <w:t>ΠΑΡΑΡΤΗΜΑ VIII – Υποδείγματα Εγγυητικών Επιστολών</w:t>
      </w:r>
      <w:r w:rsidR="00CA543A" w:rsidRPr="0026551E">
        <w:rPr>
          <w:lang w:val="el-GR"/>
        </w:rPr>
        <w:t>»</w:t>
      </w:r>
      <w:r w:rsidR="00E1337D" w:rsidRPr="0026551E">
        <w:rPr>
          <w:lang w:val="el-GR"/>
        </w:rPr>
        <w:t xml:space="preserve"> </w:t>
      </w:r>
      <w:r w:rsidR="00C960CF" w:rsidRPr="0026551E">
        <w:rPr>
          <w:lang w:val="el-GR"/>
        </w:rPr>
        <w:t>της παρούσας</w:t>
      </w:r>
      <w:r w:rsidRPr="0026551E">
        <w:rPr>
          <w:lang w:val="el-GR"/>
        </w:rPr>
        <w:t>.</w:t>
      </w:r>
    </w:p>
    <w:p w14:paraId="396DF08D" w14:textId="77777777" w:rsidR="00DF0C2D" w:rsidRPr="00FF489C" w:rsidRDefault="00DF0C2D" w:rsidP="00FF489C">
      <w:pPr>
        <w:rPr>
          <w:bCs/>
          <w:lang w:val="el-GR"/>
        </w:rPr>
      </w:pPr>
      <w:r w:rsidRPr="00FF489C">
        <w:rPr>
          <w:bCs/>
          <w:lang w:val="el-GR"/>
        </w:rPr>
        <w:t xml:space="preserve">Το ποσό της εγγυητικής επιστολής θα πρέπει να καλύπτει σε ευρώ (€) ποσοστό </w:t>
      </w:r>
      <w:r w:rsidR="003E44A9" w:rsidRPr="00FF489C">
        <w:rPr>
          <w:bCs/>
          <w:lang w:val="el-GR"/>
        </w:rPr>
        <w:t>2</w:t>
      </w:r>
      <w:r w:rsidRPr="00FF489C">
        <w:rPr>
          <w:bCs/>
          <w:lang w:val="el-GR"/>
        </w:rPr>
        <w:t xml:space="preserve">% του προϋπολογισμού του Έργου (μη συμπεριλαμβανομένου ΦΠΑ), ήτοι ποσό  </w:t>
      </w:r>
      <w:r w:rsidR="00202608" w:rsidRPr="00FF489C">
        <w:rPr>
          <w:bCs/>
          <w:lang w:val="el-GR"/>
        </w:rPr>
        <w:t xml:space="preserve">τεσσάρων χιλιάδων τριακοσίων </w:t>
      </w:r>
      <w:r w:rsidR="003E44A9" w:rsidRPr="00FF489C">
        <w:rPr>
          <w:bCs/>
          <w:lang w:val="el-GR"/>
        </w:rPr>
        <w:t xml:space="preserve">Ευρώ </w:t>
      </w:r>
      <w:r w:rsidRPr="00FF489C">
        <w:rPr>
          <w:bCs/>
          <w:lang w:val="el-GR"/>
        </w:rPr>
        <w:t>(</w:t>
      </w:r>
      <w:r w:rsidR="002A63C2" w:rsidRPr="00FF489C">
        <w:rPr>
          <w:bCs/>
          <w:lang w:val="el-GR"/>
        </w:rPr>
        <w:t>4.</w:t>
      </w:r>
      <w:r w:rsidR="0003481A" w:rsidRPr="00FF489C">
        <w:rPr>
          <w:bCs/>
          <w:lang w:val="el-GR"/>
        </w:rPr>
        <w:t>300</w:t>
      </w:r>
      <w:r w:rsidR="002A63C2" w:rsidRPr="00FF489C">
        <w:rPr>
          <w:bCs/>
          <w:lang w:val="el-GR"/>
        </w:rPr>
        <w:t>,00 €</w:t>
      </w:r>
      <w:r w:rsidRPr="00FF489C">
        <w:rPr>
          <w:bCs/>
          <w:lang w:val="el-GR"/>
        </w:rPr>
        <w:t>).</w:t>
      </w:r>
    </w:p>
    <w:p w14:paraId="49B23148" w14:textId="77777777" w:rsidR="008338F0" w:rsidRPr="00603221" w:rsidRDefault="003355E7">
      <w:pPr>
        <w:rPr>
          <w:bCs/>
          <w:lang w:val="el-GR"/>
        </w:rPr>
      </w:pPr>
      <w:r w:rsidRPr="00FF489C">
        <w:rPr>
          <w:bCs/>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4196BC0" w14:textId="271EAC8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496542431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Cs/>
          <w:lang w:val="el-GR"/>
        </w:rPr>
        <w:t>2.4.5</w:t>
      </w:r>
      <w:r w:rsidR="00385B17">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E47815C" w14:textId="096822E6"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EA772A">
        <w:rPr>
          <w:bCs/>
          <w:lang w:val="el-GR"/>
        </w:rPr>
        <w:fldChar w:fldCharType="begin"/>
      </w:r>
      <w:r>
        <w:rPr>
          <w:bCs/>
          <w:lang w:val="el-GR"/>
        </w:rPr>
        <w:instrText xml:space="preserve"> REF _Ref496542534 \r \h </w:instrText>
      </w:r>
      <w:r w:rsidR="00EA772A">
        <w:rPr>
          <w:bCs/>
          <w:lang w:val="el-GR"/>
        </w:rPr>
      </w:r>
      <w:r w:rsidR="00EA772A">
        <w:rPr>
          <w:bCs/>
          <w:lang w:val="el-GR"/>
        </w:rPr>
        <w:fldChar w:fldCharType="separate"/>
      </w:r>
      <w:r w:rsidR="00D64694">
        <w:rPr>
          <w:bCs/>
          <w:lang w:val="el-GR"/>
        </w:rPr>
        <w:t>3.1</w:t>
      </w:r>
      <w:r w:rsidR="00EA772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83A93BE" w14:textId="77777777" w:rsidR="00CD3B0E" w:rsidRPr="00603221" w:rsidRDefault="00CD3B0E">
      <w:pPr>
        <w:rPr>
          <w:b/>
          <w:bCs/>
          <w:lang w:val="el-GR"/>
        </w:rPr>
      </w:pPr>
    </w:p>
    <w:p w14:paraId="0A42BA77"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3CF823E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686F386" w14:textId="77777777" w:rsidR="00E975FD" w:rsidRDefault="00FA4CDD">
      <w:pPr>
        <w:rPr>
          <w:lang w:val="el-GR"/>
        </w:rPr>
      </w:pPr>
      <w:r>
        <w:rPr>
          <w:lang w:val="el-GR"/>
        </w:rPr>
        <w:t>μ</w:t>
      </w:r>
      <w:r w:rsidR="00FC1B9E">
        <w:rPr>
          <w:lang w:val="el-GR"/>
        </w:rPr>
        <w:t>ετά από :</w:t>
      </w:r>
    </w:p>
    <w:p w14:paraId="5239068A"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0BCB213"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20869DB" w14:textId="77777777" w:rsidR="00FC1B9E" w:rsidRPr="004F0BB3"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67D1C036"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74C7C6A8"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2F1D2294"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BC451E0" w14:textId="77777777" w:rsidR="00DB2BAF" w:rsidRPr="00821852" w:rsidRDefault="00DB2BAF" w:rsidP="00821852">
      <w:pPr>
        <w:rPr>
          <w:lang w:val="el-GR"/>
        </w:rPr>
      </w:pPr>
    </w:p>
    <w:p w14:paraId="0585A425" w14:textId="0B9D329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496541742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w:t>
      </w:r>
      <w:r w:rsidR="00385B17">
        <w:fldChar w:fldCharType="end"/>
      </w:r>
      <w:r w:rsidRPr="00603221">
        <w:rPr>
          <w:lang w:val="el-GR"/>
        </w:rPr>
        <w:t xml:space="preserve"> έως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496541700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2.2.8</w:t>
      </w:r>
      <w:r w:rsidR="00385B17">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EA772A">
        <w:rPr>
          <w:lang w:val="el-GR"/>
        </w:rPr>
        <w:fldChar w:fldCharType="begin"/>
      </w:r>
      <w:r w:rsidR="00C32872">
        <w:rPr>
          <w:lang w:val="el-GR"/>
        </w:rPr>
        <w:instrText xml:space="preserve"> REF _Ref40957856 \r \h </w:instrText>
      </w:r>
      <w:r w:rsidR="00EA772A">
        <w:rPr>
          <w:lang w:val="el-GR"/>
        </w:rPr>
      </w:r>
      <w:r w:rsidR="00EA772A">
        <w:rPr>
          <w:lang w:val="el-GR"/>
        </w:rPr>
        <w:fldChar w:fldCharType="separate"/>
      </w:r>
      <w:r w:rsidR="00D64694">
        <w:rPr>
          <w:lang w:val="el-GR"/>
        </w:rPr>
        <w:t>2.2.9.2</w:t>
      </w:r>
      <w:r w:rsidR="00EA772A">
        <w:rPr>
          <w:lang w:val="el-GR"/>
        </w:rPr>
        <w:fldChar w:fldCharType="end"/>
      </w:r>
      <w:r w:rsidR="00C32872">
        <w:rPr>
          <w:lang w:val="el-GR"/>
        </w:rPr>
        <w:t xml:space="preserve"> &amp;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D64694">
        <w:rPr>
          <w:lang w:val="el-GR"/>
        </w:rPr>
        <w:t>3.2</w:t>
      </w:r>
      <w:r w:rsidR="00EA772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D64694">
        <w:rPr>
          <w:lang w:val="el-GR"/>
        </w:rPr>
        <w:t>3.2</w:t>
      </w:r>
      <w:r w:rsidR="00EA772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EA772A">
        <w:rPr>
          <w:lang w:val="el-GR"/>
        </w:rPr>
        <w:fldChar w:fldCharType="begin"/>
      </w:r>
      <w:r w:rsidR="00C32872">
        <w:rPr>
          <w:lang w:val="el-GR"/>
        </w:rPr>
        <w:instrText xml:space="preserve"> REF _Ref496541356 \r \h </w:instrText>
      </w:r>
      <w:r w:rsidR="00EA772A">
        <w:rPr>
          <w:lang w:val="el-GR"/>
        </w:rPr>
      </w:r>
      <w:r w:rsidR="00EA772A">
        <w:rPr>
          <w:lang w:val="el-GR"/>
        </w:rPr>
        <w:fldChar w:fldCharType="separate"/>
      </w:r>
      <w:r w:rsidR="00D64694">
        <w:rPr>
          <w:lang w:val="el-GR"/>
        </w:rPr>
        <w:t>2.2.3</w:t>
      </w:r>
      <w:r w:rsidR="00EA772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72F6C188" w14:textId="77777777" w:rsidR="00C32872" w:rsidRPr="00603221" w:rsidRDefault="00C32872">
      <w:pPr>
        <w:rPr>
          <w:lang w:val="el-GR"/>
        </w:rPr>
      </w:pPr>
    </w:p>
    <w:p w14:paraId="7F6B710B"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44898807"/>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57DCAFE7"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85502F7" w14:textId="77777777"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005F939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DAE3490"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F236C4D"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w:t>
      </w:r>
      <w:r w:rsidR="00105242" w:rsidRPr="00105242">
        <w:rPr>
          <w:lang w:val="el-GR"/>
        </w:rPr>
        <w:lastRenderedPageBreak/>
        <w:t>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1CFEB518" w14:textId="77777777" w:rsidR="008338F0" w:rsidRPr="00603221" w:rsidRDefault="008338F0">
      <w:pPr>
        <w:rPr>
          <w:lang w:val="el-GR"/>
        </w:rPr>
      </w:pPr>
    </w:p>
    <w:p w14:paraId="72761B81"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380A1023" w14:textId="77777777" w:rsidR="008338F0" w:rsidRPr="00603221" w:rsidRDefault="008338F0">
      <w:pPr>
        <w:rPr>
          <w:lang w:val="el-GR"/>
        </w:rPr>
      </w:pPr>
    </w:p>
    <w:p w14:paraId="7519D452"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AF3442C" w14:textId="77777777" w:rsidR="009A3D76" w:rsidRPr="00603221" w:rsidRDefault="009A3D76">
      <w:pPr>
        <w:rPr>
          <w:lang w:val="el-GR"/>
        </w:rPr>
      </w:pPr>
    </w:p>
    <w:p w14:paraId="618B4BE3"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7EB1FB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22C06DE"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7E10619D"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57DC49C"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4EC892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157BB3A"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DB649CE" w14:textId="77777777" w:rsidR="009A3D76"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53A4459" w14:textId="77777777" w:rsidR="00202608" w:rsidRPr="00821852" w:rsidRDefault="00202608" w:rsidP="009A3D76">
      <w:pPr>
        <w:rPr>
          <w:b/>
          <w:bCs/>
          <w:lang w:val="el-GR"/>
        </w:rPr>
      </w:pPr>
    </w:p>
    <w:p w14:paraId="275CBC03"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lastRenderedPageBreak/>
        <w:t>Σ</w:t>
      </w:r>
      <w:r w:rsidR="005A0ACC" w:rsidRPr="00603221">
        <w:rPr>
          <w:lang w:val="el-GR"/>
        </w:rPr>
        <w:t>τις ακόλουθες περιπτώσεις</w:t>
      </w:r>
      <w:bookmarkEnd w:id="95"/>
      <w:r w:rsidR="005A0ACC" w:rsidRPr="00603221">
        <w:rPr>
          <w:lang w:val="el-GR"/>
        </w:rPr>
        <w:t xml:space="preserve"> </w:t>
      </w:r>
    </w:p>
    <w:p w14:paraId="2BA582FA"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79E7A07"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5BC23C6"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DB55CD6"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1B76BE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4B2BDE7" w14:textId="77777777" w:rsidR="004B29C9" w:rsidRPr="00603221" w:rsidRDefault="004B29C9" w:rsidP="003329FF">
      <w:pPr>
        <w:rPr>
          <w:lang w:val="el-GR"/>
        </w:rPr>
      </w:pPr>
    </w:p>
    <w:p w14:paraId="382C29F9"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1153143F"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3B3C5FBF"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1631F855"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6109578"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542E61A"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42822E30"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732D0DD" w14:textId="387A0978"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00A23EAB" w:rsidRPr="00A23EAB">
        <w:rPr>
          <w:lang w:val="el-GR"/>
        </w:rPr>
        <w:lastRenderedPageBreak/>
        <w:t xml:space="preserve">προσκομίσει τα δικαιολογητικά που απαιτούνται κατ’ εφαρμογή της παραγράφου </w:t>
      </w:r>
      <w:r w:rsidR="00EA772A">
        <w:rPr>
          <w:lang w:val="el-GR"/>
        </w:rPr>
        <w:fldChar w:fldCharType="begin"/>
      </w:r>
      <w:r w:rsidR="00C8339C">
        <w:rPr>
          <w:lang w:val="el-GR"/>
        </w:rPr>
        <w:instrText xml:space="preserve"> REF _Ref40957856 \r \h </w:instrText>
      </w:r>
      <w:r w:rsidR="00EA772A">
        <w:rPr>
          <w:lang w:val="el-GR"/>
        </w:rPr>
      </w:r>
      <w:r w:rsidR="00EA772A">
        <w:rPr>
          <w:lang w:val="el-GR"/>
        </w:rPr>
        <w:fldChar w:fldCharType="separate"/>
      </w:r>
      <w:r w:rsidR="00D64694">
        <w:rPr>
          <w:lang w:val="el-GR"/>
        </w:rPr>
        <w:t>2.2.9.2</w:t>
      </w:r>
      <w:r w:rsidR="00EA772A">
        <w:rPr>
          <w:lang w:val="el-GR"/>
        </w:rPr>
        <w:fldChar w:fldCharType="end"/>
      </w:r>
      <w:r w:rsidR="00E403E0">
        <w:rPr>
          <w:lang w:val="el-GR"/>
        </w:rPr>
        <w:t xml:space="preserve"> </w:t>
      </w:r>
      <w:r w:rsidR="00EA772A">
        <w:rPr>
          <w:lang w:val="el-GR"/>
        </w:rPr>
        <w:fldChar w:fldCharType="begin"/>
      </w:r>
      <w:r w:rsidR="00E403E0">
        <w:rPr>
          <w:lang w:val="el-GR"/>
        </w:rPr>
        <w:instrText xml:space="preserve"> REF _Ref40957856 \h </w:instrText>
      </w:r>
      <w:r w:rsidR="00EA772A">
        <w:rPr>
          <w:lang w:val="el-GR"/>
        </w:rPr>
      </w:r>
      <w:r w:rsidR="00EA772A">
        <w:rPr>
          <w:lang w:val="el-GR"/>
        </w:rPr>
        <w:fldChar w:fldCharType="separate"/>
      </w:r>
      <w:r w:rsidR="00D64694" w:rsidRPr="00FF489C">
        <w:rPr>
          <w:lang w:val="el-GR"/>
        </w:rPr>
        <w:t>Αποδεικτικά μέσα- Δικαιολογητικά προσωρινού αναδόχου</w:t>
      </w:r>
      <w:r w:rsidR="00EA772A">
        <w:rPr>
          <w:lang w:val="el-GR"/>
        </w:rPr>
        <w:fldChar w:fldCharType="end"/>
      </w:r>
      <w:r w:rsidR="00A9669D" w:rsidRPr="00603221">
        <w:rPr>
          <w:lang w:val="el-GR"/>
        </w:rPr>
        <w:t xml:space="preserve"> </w:t>
      </w:r>
      <w:r w:rsidR="00B941FC" w:rsidRPr="00603221">
        <w:rPr>
          <w:lang w:val="el-GR"/>
        </w:rPr>
        <w:t xml:space="preserve">της παρούσας. </w:t>
      </w:r>
    </w:p>
    <w:p w14:paraId="13837791"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58EC1E1"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0B0A42A"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96A76A"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5A16446"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B90B84F" w14:textId="77777777" w:rsidR="00202608" w:rsidRDefault="00202608" w:rsidP="00FF489C">
      <w:pPr>
        <w:pStyle w:val="aff"/>
        <w:tabs>
          <w:tab w:val="left" w:pos="0"/>
          <w:tab w:val="left" w:pos="709"/>
          <w:tab w:val="left" w:pos="1134"/>
        </w:tabs>
        <w:spacing w:before="240"/>
        <w:ind w:left="0"/>
        <w:rPr>
          <w:lang w:val="el-GR"/>
        </w:rPr>
      </w:pPr>
    </w:p>
    <w:p w14:paraId="69FB713C" w14:textId="77777777" w:rsidR="002A7C7B" w:rsidRDefault="002A7C7B" w:rsidP="002A7C7B">
      <w:pPr>
        <w:pStyle w:val="aff"/>
        <w:tabs>
          <w:tab w:val="left" w:pos="0"/>
          <w:tab w:val="left" w:pos="709"/>
          <w:tab w:val="left" w:pos="1134"/>
        </w:tabs>
        <w:spacing w:before="240"/>
        <w:ind w:left="0"/>
        <w:rPr>
          <w:lang w:val="el-GR"/>
        </w:rPr>
      </w:pPr>
    </w:p>
    <w:p w14:paraId="6E33F006" w14:textId="2054CB38" w:rsidR="002A7C7B" w:rsidRPr="002A7C7B"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496540567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2.2.3.1</w:t>
      </w:r>
      <w:r w:rsidR="00385B17">
        <w:fldChar w:fldCharType="end"/>
      </w:r>
      <w:r w:rsidR="003355E7" w:rsidRPr="002A7C7B">
        <w:rPr>
          <w:lang w:val="el-GR"/>
        </w:rPr>
        <w:t xml:space="preserve"> και </w:t>
      </w:r>
      <w:r w:rsidR="00EA772A">
        <w:rPr>
          <w:lang w:val="el-GR"/>
        </w:rPr>
        <w:fldChar w:fldCharType="begin"/>
      </w:r>
      <w:r w:rsidR="007E61C0">
        <w:rPr>
          <w:lang w:val="el-GR"/>
        </w:rPr>
        <w:instrText xml:space="preserve"> REF _Ref496540586 \r \h </w:instrText>
      </w:r>
      <w:r w:rsidR="00EA772A">
        <w:rPr>
          <w:lang w:val="el-GR"/>
        </w:rPr>
      </w:r>
      <w:r w:rsidR="00EA772A">
        <w:rPr>
          <w:lang w:val="el-GR"/>
        </w:rPr>
        <w:fldChar w:fldCharType="separate"/>
      </w:r>
      <w:r w:rsidR="00D64694">
        <w:rPr>
          <w:lang w:val="el-GR"/>
        </w:rPr>
        <w:t>2.2.3.3</w:t>
      </w:r>
      <w:r w:rsidR="00EA772A">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98BFF3A" w14:textId="77777777" w:rsidR="002A7C7B" w:rsidRPr="00603221" w:rsidRDefault="002A7C7B" w:rsidP="00821852">
      <w:pPr>
        <w:pStyle w:val="aff"/>
        <w:tabs>
          <w:tab w:val="left" w:pos="0"/>
          <w:tab w:val="left" w:pos="709"/>
          <w:tab w:val="left" w:pos="1134"/>
        </w:tabs>
        <w:spacing w:before="240"/>
        <w:ind w:left="0"/>
        <w:rPr>
          <w:b/>
          <w:bCs/>
          <w:lang w:val="el-GR"/>
        </w:rPr>
      </w:pPr>
    </w:p>
    <w:p w14:paraId="6ACB4762" w14:textId="77777777" w:rsidR="008338F0" w:rsidRPr="00251D02"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37E6959" w14:textId="77777777" w:rsidR="00251D02" w:rsidRPr="00251D02" w:rsidRDefault="00251D02" w:rsidP="00251D02">
      <w:pPr>
        <w:pStyle w:val="aff"/>
        <w:rPr>
          <w:b/>
          <w:bCs/>
          <w:color w:val="000000"/>
          <w:lang w:val="el-GR"/>
        </w:rPr>
      </w:pPr>
    </w:p>
    <w:p w14:paraId="739C40CA" w14:textId="77777777" w:rsidR="00251D02" w:rsidRPr="00251D02" w:rsidRDefault="00251D02" w:rsidP="00251D02">
      <w:pPr>
        <w:pStyle w:val="aff"/>
        <w:tabs>
          <w:tab w:val="left" w:pos="0"/>
          <w:tab w:val="left" w:pos="709"/>
          <w:tab w:val="left" w:pos="1134"/>
        </w:tabs>
        <w:spacing w:before="240"/>
        <w:ind w:left="0"/>
        <w:rPr>
          <w:b/>
          <w:bCs/>
          <w:color w:val="000000"/>
          <w:sz w:val="2"/>
          <w:szCs w:val="2"/>
          <w:lang w:val="el-GR"/>
        </w:rPr>
      </w:pPr>
    </w:p>
    <w:p w14:paraId="4C6E6DD5"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4378664F" w14:textId="77777777" w:rsidR="00D93C0C" w:rsidRDefault="00D93C0C" w:rsidP="00603221">
      <w:pPr>
        <w:pStyle w:val="aff"/>
        <w:rPr>
          <w:color w:val="000000"/>
          <w:lang w:val="el-GR"/>
        </w:rPr>
      </w:pPr>
    </w:p>
    <w:p w14:paraId="7CF9CE0C" w14:textId="77777777" w:rsidR="00202608" w:rsidRDefault="00202608" w:rsidP="00603221">
      <w:pPr>
        <w:pStyle w:val="aff"/>
        <w:rPr>
          <w:color w:val="000000"/>
          <w:lang w:val="el-GR"/>
        </w:rPr>
      </w:pPr>
    </w:p>
    <w:p w14:paraId="16628B09" w14:textId="77777777" w:rsidR="00202608" w:rsidRPr="00603221" w:rsidRDefault="00202608" w:rsidP="00603221">
      <w:pPr>
        <w:pStyle w:val="aff"/>
        <w:rPr>
          <w:color w:val="000000"/>
          <w:lang w:val="el-GR"/>
        </w:rPr>
      </w:pPr>
    </w:p>
    <w:p w14:paraId="5D7CA8AB"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4489880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125F7E24" w14:textId="77777777" w:rsidR="00EA086C" w:rsidRPr="00603221" w:rsidRDefault="00EA086C" w:rsidP="00EA086C">
      <w:pPr>
        <w:rPr>
          <w:lang w:val="el-GR"/>
        </w:rPr>
      </w:pPr>
    </w:p>
    <w:p w14:paraId="7476F2A2"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44898809"/>
      <w:r w:rsidRPr="00603221" w:rsidDel="00893E05">
        <w:rPr>
          <w:lang w:val="el-GR"/>
        </w:rPr>
        <w:lastRenderedPageBreak/>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12471C9A" w14:textId="77777777" w:rsidR="002F2E92" w:rsidRPr="00BE6F4C" w:rsidDel="00893E05" w:rsidRDefault="00F86B7A" w:rsidP="00086782">
      <w:pPr>
        <w:rPr>
          <w:i/>
          <w:iCs/>
          <w:color w:val="5B9BD5"/>
          <w:lang w:val="el-GR" w:eastAsia="en-US"/>
        </w:rPr>
      </w:pPr>
      <w:bookmarkStart w:id="105"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5"/>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4D20FB37" w14:textId="77777777" w:rsidR="007E243D" w:rsidDel="00893E05" w:rsidRDefault="007E243D" w:rsidP="00BE6F4C">
      <w:pPr>
        <w:pStyle w:val="aff"/>
        <w:rPr>
          <w:lang w:val="el-GR"/>
        </w:rPr>
      </w:pPr>
    </w:p>
    <w:p w14:paraId="05523A7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E996D4D"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F02F1CD" w14:textId="77777777" w:rsidR="00251D02" w:rsidRDefault="00251D02" w:rsidP="004C4659">
      <w:pPr>
        <w:pStyle w:val="aff"/>
        <w:spacing w:line="252" w:lineRule="auto"/>
        <w:ind w:left="0"/>
        <w:contextualSpacing w:val="0"/>
        <w:rPr>
          <w:b/>
          <w:bCs/>
          <w:lang w:val="el-GR"/>
        </w:rPr>
      </w:pPr>
    </w:p>
    <w:p w14:paraId="7137D044" w14:textId="77777777" w:rsidR="009B108A" w:rsidRDefault="009B108A" w:rsidP="009B108A">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8ED638A" w14:textId="77777777" w:rsidR="00385B17" w:rsidRDefault="00385B17" w:rsidP="00385B17">
      <w:pPr>
        <w:pStyle w:val="aff"/>
        <w:ind w:left="0"/>
        <w:rPr>
          <w:lang w:val="el-GR"/>
        </w:rPr>
      </w:pPr>
    </w:p>
    <w:p w14:paraId="4093CE42" w14:textId="77777777"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015C9DDC" w14:textId="77777777" w:rsidR="007F51E1" w:rsidRPr="00BE6F4C" w:rsidDel="00893E05" w:rsidRDefault="007F51E1" w:rsidP="00086782">
      <w:pPr>
        <w:pStyle w:val="aff"/>
        <w:ind w:left="0"/>
        <w:rPr>
          <w:lang w:val="el-GR"/>
        </w:rPr>
      </w:pPr>
    </w:p>
    <w:p w14:paraId="5920B944"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44898810"/>
      <w:bookmarkEnd w:id="106"/>
      <w:r w:rsidRPr="00603221">
        <w:rPr>
          <w:lang w:val="el-GR"/>
        </w:rPr>
        <w:t>Οικονομική και χρηματοοικονομική επάρκεια</w:t>
      </w:r>
      <w:bookmarkEnd w:id="107"/>
      <w:bookmarkEnd w:id="108"/>
      <w:bookmarkEnd w:id="109"/>
      <w:bookmarkEnd w:id="110"/>
      <w:bookmarkEnd w:id="111"/>
    </w:p>
    <w:p w14:paraId="57705652" w14:textId="77777777" w:rsidR="00EC68AB" w:rsidRPr="00EC68AB" w:rsidRDefault="00F86B7A" w:rsidP="00060F90">
      <w:pPr>
        <w:rPr>
          <w:color w:val="26282A"/>
          <w:lang w:val="el-GR" w:eastAsia="en-GB"/>
        </w:rPr>
      </w:pPr>
      <w:bookmarkStart w:id="112" w:name="_Toc97194278"/>
      <w:r w:rsidRPr="00D6202B">
        <w:rPr>
          <w:b/>
          <w:bCs/>
          <w:lang w:val="el-GR"/>
        </w:rPr>
        <w:t>Οι οικονομικοί φορείς που συμμετέχουν στη διαδικασία σύναψης της παρούσας απαιτείται να έχουν</w:t>
      </w:r>
      <w:r w:rsidR="00060F90" w:rsidRPr="00060F90">
        <w:rPr>
          <w:color w:val="000000"/>
          <w:lang w:val="el-GR" w:eastAsia="en-GB"/>
        </w:rPr>
        <w:t xml:space="preserve"> </w:t>
      </w:r>
      <w:r w:rsidR="00B76FE4">
        <w:rPr>
          <w:color w:val="000000"/>
          <w:lang w:val="el-GR" w:eastAsia="en-GB"/>
        </w:rPr>
        <w:t>μέσο όρο</w:t>
      </w:r>
      <w:r w:rsidR="00EC68AB" w:rsidRPr="00EC68AB">
        <w:rPr>
          <w:color w:val="000000"/>
          <w:lang w:val="el-GR" w:eastAsia="en-GB"/>
        </w:rPr>
        <w:t xml:space="preserve"> κύκλου εργασιών των τριών τελευταίων διαχειριστικών χρήσεων</w:t>
      </w:r>
      <w:r w:rsidR="00EC68AB" w:rsidRPr="00EC68AB">
        <w:rPr>
          <w:color w:val="000000"/>
          <w:lang w:eastAsia="en-GB"/>
        </w:rPr>
        <w:t> </w:t>
      </w:r>
      <w:bookmarkStart w:id="113" w:name="m_7156982799556942414__Hlk114750669"/>
      <w:r w:rsidR="00EC68AB" w:rsidRPr="00EC68AB">
        <w:rPr>
          <w:color w:val="222222"/>
          <w:lang w:val="el-GR" w:eastAsia="en-GB"/>
        </w:rPr>
        <w:t>(2020,2021,2022)</w:t>
      </w:r>
      <w:r w:rsidR="00EC68AB" w:rsidRPr="00EC68AB">
        <w:rPr>
          <w:color w:val="222222"/>
          <w:lang w:eastAsia="en-GB"/>
        </w:rPr>
        <w:t> </w:t>
      </w:r>
      <w:bookmarkEnd w:id="113"/>
      <w:r w:rsidR="00EC68AB"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w:t>
      </w:r>
      <w:r w:rsidR="00EC68AB" w:rsidRPr="00821C17">
        <w:rPr>
          <w:color w:val="000000"/>
          <w:lang w:val="el-GR" w:eastAsia="en-GB"/>
        </w:rPr>
        <w:t xml:space="preserve">το </w:t>
      </w:r>
      <w:r w:rsidR="00B76FE4">
        <w:rPr>
          <w:color w:val="000000"/>
          <w:lang w:val="el-GR" w:eastAsia="en-GB"/>
        </w:rPr>
        <w:t xml:space="preserve">εκατόν </w:t>
      </w:r>
      <w:r w:rsidR="001B5853" w:rsidRPr="00FF489C">
        <w:rPr>
          <w:color w:val="000000"/>
          <w:lang w:val="el-GR" w:eastAsia="en-GB"/>
        </w:rPr>
        <w:t>πενήντα</w:t>
      </w:r>
      <w:r w:rsidR="001B5853" w:rsidRPr="00821C17">
        <w:rPr>
          <w:color w:val="000000"/>
          <w:lang w:val="el-GR" w:eastAsia="en-GB"/>
        </w:rPr>
        <w:t xml:space="preserve"> </w:t>
      </w:r>
      <w:r w:rsidR="00EC68AB" w:rsidRPr="00821C17">
        <w:rPr>
          <w:color w:val="000000"/>
          <w:lang w:val="el-GR" w:eastAsia="en-GB"/>
        </w:rPr>
        <w:t>τοις εκατό (</w:t>
      </w:r>
      <w:r w:rsidR="00B76FE4">
        <w:rPr>
          <w:color w:val="000000"/>
          <w:lang w:val="el-GR" w:eastAsia="en-GB"/>
        </w:rPr>
        <w:t>1</w:t>
      </w:r>
      <w:r w:rsidR="001B5853" w:rsidRPr="00FF489C">
        <w:rPr>
          <w:color w:val="000000"/>
          <w:lang w:val="el-GR" w:eastAsia="en-GB"/>
        </w:rPr>
        <w:t>5</w:t>
      </w:r>
      <w:r w:rsidR="00EC68AB" w:rsidRPr="00821C17">
        <w:rPr>
          <w:color w:val="000000"/>
          <w:lang w:val="el-GR" w:eastAsia="en-GB"/>
        </w:rPr>
        <w:t>0%)</w:t>
      </w:r>
      <w:r w:rsidR="00EC68AB" w:rsidRPr="00EC68AB">
        <w:rPr>
          <w:color w:val="000000"/>
          <w:lang w:val="el-GR" w:eastAsia="en-GB"/>
        </w:rPr>
        <w:t xml:space="preserve"> του προϋπολογισμού του υπό ανάθεση έργου μη συμπεριλαμβανομένου ΦΠΑ.</w:t>
      </w:r>
    </w:p>
    <w:bookmarkEnd w:id="112"/>
    <w:p w14:paraId="0BAC6D52" w14:textId="77777777"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8D5DA7">
        <w:rPr>
          <w:lang w:val="el-GR"/>
        </w:rPr>
        <w:t>.</w:t>
      </w:r>
    </w:p>
    <w:p w14:paraId="70EA9AFC" w14:textId="77777777" w:rsidR="00722D14" w:rsidRPr="00821852" w:rsidRDefault="00722D14" w:rsidP="00821852">
      <w:pPr>
        <w:rPr>
          <w:lang w:val="el-GR" w:eastAsia="en-US"/>
        </w:rPr>
      </w:pPr>
    </w:p>
    <w:p w14:paraId="7348983A"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44898811"/>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4304CB74" w14:textId="77777777" w:rsidR="0069435C" w:rsidRPr="008E43C4" w:rsidRDefault="0069435C" w:rsidP="0069435C">
      <w:pPr>
        <w:pStyle w:val="4"/>
        <w:rPr>
          <w:lang w:val="el-GR" w:eastAsia="en-US"/>
        </w:rPr>
      </w:pPr>
      <w:bookmarkStart w:id="119" w:name="_Ref61980826"/>
      <w:bookmarkStart w:id="120" w:name="_Toc97194280"/>
      <w:bookmarkStart w:id="121" w:name="_Toc144898812"/>
      <w:bookmarkStart w:id="122" w:name="_Ref40965350"/>
      <w:r>
        <w:rPr>
          <w:lang w:val="el-GR" w:eastAsia="en-US"/>
        </w:rPr>
        <w:t>Τεχνική Ικανότητα</w:t>
      </w:r>
      <w:bookmarkEnd w:id="119"/>
      <w:bookmarkEnd w:id="120"/>
      <w:bookmarkEnd w:id="121"/>
    </w:p>
    <w:p w14:paraId="29FDE7A6"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CACA23A" w14:textId="77777777" w:rsidR="00166AA6" w:rsidRPr="00166AA6" w:rsidRDefault="0069435C" w:rsidP="00166AA6">
      <w:pPr>
        <w:spacing w:after="0"/>
        <w:rPr>
          <w:bCs/>
          <w:lang w:val="el-GR"/>
        </w:rPr>
      </w:pPr>
      <w:r>
        <w:rPr>
          <w:bCs/>
          <w:lang w:val="el-GR"/>
        </w:rPr>
        <w:t xml:space="preserve">Συγκεκριμένα </w:t>
      </w:r>
      <w:r w:rsidRPr="00FC0BE5">
        <w:rPr>
          <w:bCs/>
          <w:lang w:val="el-GR"/>
        </w:rPr>
        <w:t>απαιτείται</w:t>
      </w:r>
      <w:r>
        <w:rPr>
          <w:bCs/>
          <w:lang w:val="el-GR"/>
        </w:rPr>
        <w:t xml:space="preserve"> </w:t>
      </w:r>
      <w:r w:rsidRPr="00166AA6">
        <w:rPr>
          <w:bCs/>
          <w:lang w:val="el-GR"/>
        </w:rPr>
        <w:t xml:space="preserve">να </w:t>
      </w:r>
      <w:r w:rsidR="00954D0E">
        <w:rPr>
          <w:bCs/>
          <w:lang w:val="el-GR"/>
        </w:rPr>
        <w:t>διαθ</w:t>
      </w:r>
      <w:r w:rsidR="00540BBE">
        <w:rPr>
          <w:bCs/>
          <w:lang w:val="el-GR"/>
        </w:rPr>
        <w:t>έτουν</w:t>
      </w:r>
      <w:r w:rsidR="00954D0E">
        <w:rPr>
          <w:bCs/>
          <w:lang w:val="el-GR"/>
        </w:rPr>
        <w:t xml:space="preserve"> ενεργή</w:t>
      </w:r>
      <w:r w:rsidRPr="00166AA6">
        <w:rPr>
          <w:bCs/>
          <w:lang w:val="el-GR"/>
        </w:rPr>
        <w:t xml:space="preserve"> </w:t>
      </w:r>
      <w:bookmarkEnd w:id="123"/>
      <w:r w:rsidR="00954D0E">
        <w:rPr>
          <w:bCs/>
          <w:lang w:val="el-GR"/>
        </w:rPr>
        <w:t>ανάλογη παροχή</w:t>
      </w:r>
      <w:r w:rsidR="00166AA6" w:rsidRPr="00166AA6">
        <w:rPr>
          <w:bCs/>
          <w:lang w:val="el-GR"/>
        </w:rPr>
        <w:t xml:space="preserve"> υπηρεσιών</w:t>
      </w:r>
      <w:r w:rsidR="00954D0E">
        <w:rPr>
          <w:bCs/>
          <w:lang w:val="el-GR"/>
        </w:rPr>
        <w:t xml:space="preserve">, </w:t>
      </w:r>
      <w:r w:rsidR="00166AA6" w:rsidRPr="00166AA6">
        <w:rPr>
          <w:bCs/>
          <w:lang w:val="el-GR"/>
        </w:rPr>
        <w:t xml:space="preserve">που πληροί τους παρακάτω όρους: </w:t>
      </w:r>
    </w:p>
    <w:p w14:paraId="55D83328" w14:textId="77777777" w:rsidR="00F02575" w:rsidRDefault="00F02575">
      <w:pPr>
        <w:numPr>
          <w:ilvl w:val="0"/>
          <w:numId w:val="33"/>
        </w:numPr>
        <w:suppressAutoHyphens w:val="0"/>
        <w:spacing w:after="0"/>
        <w:ind w:left="426"/>
        <w:contextualSpacing/>
        <w:rPr>
          <w:bCs/>
          <w:lang w:val="el-GR"/>
        </w:rPr>
      </w:pPr>
      <w:r>
        <w:rPr>
          <w:bCs/>
          <w:lang w:val="el-GR"/>
        </w:rPr>
        <w:t xml:space="preserve">Παροχή υπηρεσιών συντήρησης/διαχείρισης σε τουλάχιστον εκατό (100) ενεργές εγκαταστάσεις </w:t>
      </w:r>
      <w:r w:rsidR="00540BBE">
        <w:rPr>
          <w:bCs/>
          <w:lang w:val="el-GR"/>
        </w:rPr>
        <w:t xml:space="preserve">ολοκληρωμένων </w:t>
      </w:r>
      <w:r>
        <w:rPr>
          <w:bCs/>
          <w:lang w:val="el-GR"/>
        </w:rPr>
        <w:t xml:space="preserve">συστημάτων </w:t>
      </w:r>
      <w:r>
        <w:rPr>
          <w:bCs/>
        </w:rPr>
        <w:t>IP</w:t>
      </w:r>
      <w:r w:rsidRPr="00F02575">
        <w:rPr>
          <w:bCs/>
          <w:lang w:val="el-GR"/>
        </w:rPr>
        <w:t xml:space="preserve"> </w:t>
      </w:r>
      <w:r>
        <w:rPr>
          <w:bCs/>
          <w:lang w:val="el-GR"/>
        </w:rPr>
        <w:t>τηλεφωνίας</w:t>
      </w:r>
      <w:r w:rsidR="00232EE2">
        <w:rPr>
          <w:bCs/>
          <w:lang w:val="el-GR"/>
        </w:rPr>
        <w:t>.</w:t>
      </w:r>
    </w:p>
    <w:p w14:paraId="622F6630" w14:textId="77777777" w:rsidR="00954D0E" w:rsidRDefault="00954D0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άδεια μεταπώλησης, εγκατάστασης και υποστήριξης για τουλάχιστον ένα (1) πλήρες σύστημα ολοκληρωμένης επικοινωνιακής λύσης </w:t>
      </w:r>
      <w:r w:rsidR="00222C7B">
        <w:rPr>
          <w:bCs/>
          <w:lang w:val="el-GR"/>
        </w:rPr>
        <w:t xml:space="preserve">συστημάτων </w:t>
      </w:r>
      <w:r w:rsidR="00222C7B">
        <w:rPr>
          <w:bCs/>
        </w:rPr>
        <w:t>IP</w:t>
      </w:r>
      <w:r w:rsidR="00222C7B" w:rsidRPr="00F02575">
        <w:rPr>
          <w:bCs/>
          <w:lang w:val="el-GR"/>
        </w:rPr>
        <w:t xml:space="preserve"> </w:t>
      </w:r>
      <w:r w:rsidR="00222C7B">
        <w:rPr>
          <w:bCs/>
          <w:lang w:val="el-GR"/>
        </w:rPr>
        <w:t>τηλεφωνίας.</w:t>
      </w:r>
    </w:p>
    <w:p w14:paraId="4F70256A" w14:textId="77777777" w:rsidR="0029311E" w:rsidRDefault="0029311E" w:rsidP="0029311E">
      <w:pPr>
        <w:numPr>
          <w:ilvl w:val="0"/>
          <w:numId w:val="33"/>
        </w:numPr>
        <w:suppressAutoHyphens w:val="0"/>
        <w:spacing w:after="0"/>
        <w:ind w:left="426"/>
        <w:contextualSpacing/>
        <w:rPr>
          <w:bCs/>
          <w:lang w:val="el-GR"/>
        </w:rPr>
      </w:pPr>
      <w:r>
        <w:rPr>
          <w:bCs/>
          <w:lang w:val="el-GR"/>
        </w:rPr>
        <w:lastRenderedPageBreak/>
        <w:t>Να διαθ</w:t>
      </w:r>
      <w:r w:rsidR="00540BBE">
        <w:rPr>
          <w:bCs/>
          <w:lang w:val="el-GR"/>
        </w:rPr>
        <w:t>έτουν</w:t>
      </w:r>
      <w:r>
        <w:rPr>
          <w:bCs/>
          <w:lang w:val="el-GR"/>
        </w:rPr>
        <w:t xml:space="preserve"> ενεργή άδεια </w:t>
      </w:r>
      <w:r w:rsidR="00540BBE">
        <w:rPr>
          <w:bCs/>
          <w:lang w:val="el-GR"/>
        </w:rPr>
        <w:t xml:space="preserve">από την Εθνική Επιτροπή Τηλεπικοινωνιών και Ταχυδρομείων (ΕΕΤΤ) </w:t>
      </w:r>
      <w:r w:rsidRPr="0029311E">
        <w:rPr>
          <w:bCs/>
          <w:lang w:val="el-GR"/>
        </w:rPr>
        <w:t xml:space="preserve">για την παροχή δραστηριοτήτων Δικτύων ή/και Υπηρεσιών Ηλεκτρονικών Επικοινωνιών, υπό </w:t>
      </w:r>
      <w:r w:rsidR="00540BBE">
        <w:rPr>
          <w:bCs/>
          <w:lang w:val="el-GR"/>
        </w:rPr>
        <w:t xml:space="preserve">το </w:t>
      </w:r>
      <w:r w:rsidRPr="0029311E">
        <w:rPr>
          <w:bCs/>
          <w:lang w:val="el-GR"/>
        </w:rPr>
        <w:t xml:space="preserve">καθεστώς </w:t>
      </w:r>
      <w:r w:rsidR="00540BBE">
        <w:rPr>
          <w:bCs/>
          <w:lang w:val="el-GR"/>
        </w:rPr>
        <w:t xml:space="preserve">Γενικής </w:t>
      </w:r>
      <w:r w:rsidR="00A20391">
        <w:rPr>
          <w:bCs/>
          <w:lang w:val="el-GR"/>
        </w:rPr>
        <w:t>Άδειας</w:t>
      </w:r>
      <w:r w:rsidR="00540BBE">
        <w:rPr>
          <w:bCs/>
          <w:lang w:val="el-GR"/>
        </w:rPr>
        <w:t>.</w:t>
      </w:r>
    </w:p>
    <w:p w14:paraId="1C583584" w14:textId="77777777" w:rsidR="00954D0E" w:rsidRDefault="00954D0E" w:rsidP="00954D0E">
      <w:pPr>
        <w:suppressAutoHyphens w:val="0"/>
        <w:spacing w:after="0"/>
        <w:contextualSpacing/>
        <w:rPr>
          <w:bCs/>
          <w:lang w:val="el-GR"/>
        </w:rPr>
      </w:pPr>
    </w:p>
    <w:p w14:paraId="7F09D2E7" w14:textId="77777777" w:rsidR="00222C7B" w:rsidRPr="0029311E" w:rsidRDefault="00222C7B" w:rsidP="00954D0E">
      <w:pPr>
        <w:suppressAutoHyphens w:val="0"/>
        <w:spacing w:after="0"/>
        <w:contextualSpacing/>
        <w:rPr>
          <w:bCs/>
          <w:color w:val="000000" w:themeColor="text1"/>
          <w:lang w:val="el-GR"/>
        </w:rPr>
      </w:pPr>
      <w:r w:rsidRPr="0029311E">
        <w:rPr>
          <w:bCs/>
          <w:color w:val="000000" w:themeColor="text1"/>
          <w:lang w:val="el-GR"/>
        </w:rPr>
        <w:t xml:space="preserve">Να έχουν </w:t>
      </w:r>
      <w:r w:rsidR="00C54770">
        <w:rPr>
          <w:bCs/>
          <w:color w:val="000000" w:themeColor="text1"/>
          <w:lang w:val="el-GR"/>
        </w:rPr>
        <w:t>αναλάβει</w:t>
      </w:r>
      <w:r w:rsidRPr="0029311E">
        <w:rPr>
          <w:bCs/>
          <w:color w:val="000000" w:themeColor="text1"/>
          <w:lang w:val="el-GR"/>
        </w:rPr>
        <w:t xml:space="preserve">, τα τελευταία </w:t>
      </w:r>
      <w:r w:rsidR="00C54770">
        <w:rPr>
          <w:bCs/>
          <w:color w:val="000000" w:themeColor="text1"/>
          <w:lang w:val="el-GR"/>
        </w:rPr>
        <w:t>δύο</w:t>
      </w:r>
      <w:r w:rsidR="00707200" w:rsidRPr="0029311E">
        <w:rPr>
          <w:bCs/>
          <w:color w:val="000000" w:themeColor="text1"/>
          <w:lang w:val="el-GR"/>
        </w:rPr>
        <w:t xml:space="preserve"> </w:t>
      </w:r>
      <w:r w:rsidRPr="0029311E">
        <w:rPr>
          <w:bCs/>
          <w:color w:val="000000" w:themeColor="text1"/>
          <w:lang w:val="el-GR"/>
        </w:rPr>
        <w:t>(</w:t>
      </w:r>
      <w:r w:rsidR="00C54770">
        <w:rPr>
          <w:bCs/>
          <w:color w:val="000000" w:themeColor="text1"/>
          <w:lang w:val="el-GR"/>
        </w:rPr>
        <w:t>2</w:t>
      </w:r>
      <w:r w:rsidRPr="0029311E">
        <w:rPr>
          <w:bCs/>
          <w:color w:val="000000" w:themeColor="text1"/>
          <w:lang w:val="el-GR"/>
        </w:rPr>
        <w:t>) έτη 2021 και 2022</w:t>
      </w:r>
      <w:r w:rsidR="00C54770">
        <w:rPr>
          <w:bCs/>
          <w:color w:val="000000" w:themeColor="text1"/>
          <w:lang w:val="el-GR"/>
        </w:rPr>
        <w:t xml:space="preserve"> έως και σήμερα</w:t>
      </w:r>
      <w:r w:rsidRPr="0029311E">
        <w:rPr>
          <w:bCs/>
          <w:color w:val="000000" w:themeColor="text1"/>
          <w:lang w:val="el-GR"/>
        </w:rPr>
        <w:t xml:space="preserve">, </w:t>
      </w:r>
      <w:r w:rsidR="009C5038">
        <w:rPr>
          <w:bCs/>
          <w:color w:val="000000" w:themeColor="text1"/>
          <w:lang w:val="el-GR"/>
        </w:rPr>
        <w:t>σε</w:t>
      </w:r>
      <w:r w:rsidRPr="0029311E">
        <w:rPr>
          <w:bCs/>
          <w:color w:val="000000" w:themeColor="text1"/>
          <w:lang w:val="el-GR"/>
        </w:rPr>
        <w:t xml:space="preserve"> φορείς </w:t>
      </w:r>
      <w:r w:rsidR="009C5038">
        <w:rPr>
          <w:bCs/>
          <w:color w:val="000000" w:themeColor="text1"/>
          <w:lang w:val="el-GR"/>
        </w:rPr>
        <w:t xml:space="preserve">αποκλειστικά </w:t>
      </w:r>
      <w:r w:rsidRPr="0029311E">
        <w:rPr>
          <w:bCs/>
          <w:color w:val="000000" w:themeColor="text1"/>
          <w:lang w:val="el-GR"/>
        </w:rPr>
        <w:t>του δημοσ</w:t>
      </w:r>
      <w:r w:rsidR="001964C4" w:rsidRPr="0029311E">
        <w:rPr>
          <w:bCs/>
          <w:color w:val="000000" w:themeColor="text1"/>
          <w:lang w:val="el-GR"/>
        </w:rPr>
        <w:t>ίου</w:t>
      </w:r>
      <w:r w:rsidRPr="0029311E">
        <w:rPr>
          <w:bCs/>
          <w:color w:val="000000" w:themeColor="text1"/>
          <w:lang w:val="el-GR"/>
        </w:rPr>
        <w:t xml:space="preserve"> ή ευρύτερου δημόσιου τομέα, έργα </w:t>
      </w:r>
      <w:r w:rsidR="0029311E">
        <w:rPr>
          <w:bCs/>
          <w:color w:val="000000" w:themeColor="text1"/>
          <w:lang w:val="el-GR"/>
        </w:rPr>
        <w:t xml:space="preserve">συνολικού προϋπολογισμού χωρίς ΦΠΑ τουλάχιστον </w:t>
      </w:r>
      <w:r w:rsidR="00C54770">
        <w:rPr>
          <w:bCs/>
          <w:color w:val="000000" w:themeColor="text1"/>
          <w:lang w:val="el-GR"/>
        </w:rPr>
        <w:t>διπλάσιου (200%) του προϋπολογισμού</w:t>
      </w:r>
      <w:r w:rsidR="0029311E">
        <w:rPr>
          <w:bCs/>
          <w:color w:val="000000" w:themeColor="text1"/>
          <w:lang w:val="el-GR"/>
        </w:rPr>
        <w:t xml:space="preserve"> του υπό ανάθεση έργου, </w:t>
      </w:r>
      <w:r w:rsidRPr="0029311E">
        <w:rPr>
          <w:bCs/>
          <w:color w:val="000000" w:themeColor="text1"/>
          <w:lang w:val="el-GR"/>
        </w:rPr>
        <w:t xml:space="preserve">τα οποία </w:t>
      </w:r>
      <w:r w:rsidR="0029311E">
        <w:rPr>
          <w:bCs/>
          <w:color w:val="000000" w:themeColor="text1"/>
          <w:lang w:val="el-GR"/>
        </w:rPr>
        <w:t xml:space="preserve">να </w:t>
      </w:r>
      <w:r w:rsidRPr="0029311E">
        <w:rPr>
          <w:bCs/>
          <w:color w:val="000000" w:themeColor="text1"/>
          <w:lang w:val="el-GR"/>
        </w:rPr>
        <w:t>καλύπτουν αθροιστικά τα κάτωθι:</w:t>
      </w:r>
    </w:p>
    <w:p w14:paraId="36ECF2D6" w14:textId="77777777" w:rsidR="00232EE2" w:rsidRPr="00615EA1" w:rsidRDefault="00ED5867">
      <w:pPr>
        <w:numPr>
          <w:ilvl w:val="0"/>
          <w:numId w:val="33"/>
        </w:numPr>
        <w:suppressAutoHyphens w:val="0"/>
        <w:spacing w:after="0"/>
        <w:ind w:left="426"/>
        <w:contextualSpacing/>
        <w:rPr>
          <w:bCs/>
          <w:color w:val="000000" w:themeColor="text1"/>
          <w:lang w:val="el-GR"/>
        </w:rPr>
      </w:pPr>
      <w:r w:rsidRPr="00615EA1">
        <w:rPr>
          <w:color w:val="000000" w:themeColor="text1"/>
          <w:shd w:val="clear" w:color="auto" w:fill="FFFFFF"/>
          <w:lang w:val="el-GR"/>
        </w:rPr>
        <w:t>Έ</w:t>
      </w:r>
      <w:r w:rsidR="00954D0E" w:rsidRPr="00615EA1">
        <w:rPr>
          <w:color w:val="000000" w:themeColor="text1"/>
          <w:shd w:val="clear" w:color="auto" w:fill="FFFFFF"/>
          <w:lang w:val="el-GR"/>
        </w:rPr>
        <w:t xml:space="preserve">να (1) τουλάχιστον ολοκληρωμένο </w:t>
      </w:r>
      <w:r w:rsidR="00C54770" w:rsidRPr="00615EA1">
        <w:rPr>
          <w:color w:val="000000" w:themeColor="text1"/>
          <w:shd w:val="clear" w:color="auto" w:fill="FFFFFF"/>
          <w:lang w:val="el-GR"/>
        </w:rPr>
        <w:t xml:space="preserve">επιτυχώς </w:t>
      </w:r>
      <w:r w:rsidR="00954D0E" w:rsidRPr="00615EA1">
        <w:rPr>
          <w:color w:val="000000" w:themeColor="text1"/>
          <w:shd w:val="clear" w:color="auto" w:fill="FFFFFF"/>
          <w:lang w:val="el-GR"/>
        </w:rPr>
        <w:t xml:space="preserve">έργο, </w:t>
      </w:r>
      <w:r w:rsidR="00BA09E6" w:rsidRPr="00615EA1">
        <w:rPr>
          <w:color w:val="000000" w:themeColor="text1"/>
          <w:shd w:val="clear" w:color="auto" w:fill="FFFFFF"/>
          <w:lang w:val="el-GR"/>
        </w:rPr>
        <w:t xml:space="preserve">με προϋπολογισμό έργου τουλάχιστον </w:t>
      </w:r>
      <w:r w:rsidR="00BF39CF" w:rsidRPr="00615EA1">
        <w:rPr>
          <w:color w:val="000000" w:themeColor="text1"/>
          <w:shd w:val="clear" w:color="auto" w:fill="FFFFFF"/>
          <w:lang w:val="el-GR"/>
        </w:rPr>
        <w:t xml:space="preserve">ίσο με </w:t>
      </w:r>
      <w:r w:rsidR="00BA09E6" w:rsidRPr="00615EA1">
        <w:rPr>
          <w:color w:val="000000" w:themeColor="text1"/>
          <w:shd w:val="clear" w:color="auto" w:fill="FFFFFF"/>
          <w:lang w:val="el-GR"/>
        </w:rPr>
        <w:t>100.000€ χωρίς ΦΠΑ,</w:t>
      </w:r>
      <w:r w:rsidR="00BF39CF" w:rsidRPr="00615EA1">
        <w:rPr>
          <w:color w:val="000000" w:themeColor="text1"/>
          <w:shd w:val="clear" w:color="auto" w:fill="FFFFFF"/>
          <w:lang w:val="el-GR"/>
        </w:rPr>
        <w:t xml:space="preserve"> </w:t>
      </w:r>
      <w:r w:rsidR="00954D0E" w:rsidRPr="00615EA1">
        <w:rPr>
          <w:color w:val="000000" w:themeColor="text1"/>
          <w:shd w:val="clear" w:color="auto" w:fill="FFFFFF"/>
          <w:lang w:val="el-GR"/>
        </w:rPr>
        <w:t>με αντικείμενο Υπηρεσίες</w:t>
      </w:r>
      <w:r w:rsidR="00BA09E6" w:rsidRPr="00615EA1">
        <w:rPr>
          <w:color w:val="000000" w:themeColor="text1"/>
          <w:shd w:val="clear" w:color="auto" w:fill="FFFFFF"/>
          <w:lang w:val="el-GR"/>
        </w:rPr>
        <w:t xml:space="preserve"> </w:t>
      </w:r>
      <w:r w:rsidR="00954D0E" w:rsidRPr="00615EA1">
        <w:rPr>
          <w:color w:val="000000" w:themeColor="text1"/>
          <w:shd w:val="clear" w:color="auto" w:fill="FFFFFF"/>
          <w:lang w:val="el-GR"/>
        </w:rPr>
        <w:t>Συμβούλου Τεχνικής Υποστήριξης συγχρηματοδοτούμενων Έργων ή/και</w:t>
      </w:r>
      <w:r w:rsidR="00BA09E6" w:rsidRPr="00615EA1">
        <w:rPr>
          <w:color w:val="000000" w:themeColor="text1"/>
          <w:shd w:val="clear" w:color="auto" w:fill="FFFFFF"/>
          <w:lang w:val="el-GR"/>
        </w:rPr>
        <w:t xml:space="preserve"> </w:t>
      </w:r>
      <w:r w:rsidR="00954D0E" w:rsidRPr="00615EA1">
        <w:rPr>
          <w:color w:val="000000" w:themeColor="text1"/>
          <w:shd w:val="clear" w:color="auto" w:fill="FFFFFF"/>
          <w:lang w:val="el-GR"/>
        </w:rPr>
        <w:t>Δράσεων Κρατικών Ενισχύσεων</w:t>
      </w:r>
      <w:r w:rsidR="00C54770" w:rsidRPr="00615EA1">
        <w:rPr>
          <w:color w:val="000000" w:themeColor="text1"/>
          <w:shd w:val="clear" w:color="auto" w:fill="FFFFFF"/>
          <w:lang w:val="el-GR"/>
        </w:rPr>
        <w:t>, με συνολικό προϋπολογισμό Εργου/Δράσης τουλάχιστον 280.000.000,00€</w:t>
      </w:r>
      <w:r w:rsidR="006116E4" w:rsidRPr="00615EA1">
        <w:rPr>
          <w:color w:val="000000" w:themeColor="text1"/>
          <w:shd w:val="clear" w:color="auto" w:fill="FFFFFF"/>
          <w:lang w:val="el-GR"/>
        </w:rPr>
        <w:t>.</w:t>
      </w:r>
    </w:p>
    <w:p w14:paraId="3B2CCC97" w14:textId="77777777" w:rsidR="00485C66" w:rsidRPr="00615EA1" w:rsidRDefault="00485C66" w:rsidP="00485C66">
      <w:pPr>
        <w:numPr>
          <w:ilvl w:val="0"/>
          <w:numId w:val="3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Δύο (2) τουλάχιστον έργα, με αντικείμενο Υπηρεσίες Γραφείου Υποστήριξης Δικαιούχων, ένα εκ των οποίων να έχει διάρκεια τουλάχιστον ίση με τη διάρκεια του υπό ανάθεση έργου, με συνολικό προϋπολογισμό τουλάχιστον ίσο με το διπλάσιο (200%) του προϋπολογισμού του υπό ανάθεση έργου χωρίς ΦΠΑ, τα οποία συνολικά να έχουν παραληφθεί επιτυχώς για προϋπολογισμό τουλάχιστον ίσο με το διπλάσιο (200%) του προϋπολογισμού του υπό ανάθεση έργου χωρίς ΦΠΑ.</w:t>
      </w:r>
    </w:p>
    <w:p w14:paraId="40B19652" w14:textId="77777777" w:rsidR="00485C66" w:rsidRPr="00615EA1" w:rsidRDefault="00485C66" w:rsidP="00485C66">
      <w:pPr>
        <w:numPr>
          <w:ilvl w:val="0"/>
          <w:numId w:val="3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Ένα (1) τουλάχιστον ολοκληρωμένο επιτυχώς έργο, με προϋπολογισμό έργου τουλάχιστον 150.000€ χωρίς ΦΠΑ, στον τομέα της υποστήριξης σε Δράση Κρατικών Ενισχύσεων.</w:t>
      </w:r>
    </w:p>
    <w:p w14:paraId="77E09CFB" w14:textId="77777777" w:rsidR="00C54770" w:rsidRPr="00615EA1" w:rsidRDefault="00C54770" w:rsidP="00C54770">
      <w:pPr>
        <w:numPr>
          <w:ilvl w:val="0"/>
          <w:numId w:val="33"/>
        </w:numPr>
        <w:suppressAutoHyphens w:val="0"/>
        <w:spacing w:after="0"/>
        <w:ind w:left="426"/>
        <w:contextualSpacing/>
        <w:rPr>
          <w:bCs/>
          <w:color w:val="000000" w:themeColor="text1"/>
          <w:lang w:val="el-GR"/>
        </w:rPr>
      </w:pPr>
      <w:r w:rsidRPr="00615EA1">
        <w:rPr>
          <w:color w:val="000000" w:themeColor="text1"/>
          <w:shd w:val="clear" w:color="auto" w:fill="FFFFFF"/>
          <w:lang w:val="el-GR"/>
        </w:rPr>
        <w:t xml:space="preserve">Δύο (2) τουλάχιστον </w:t>
      </w:r>
      <w:r w:rsidR="00E70B20" w:rsidRPr="00615EA1">
        <w:rPr>
          <w:color w:val="000000" w:themeColor="text1"/>
          <w:shd w:val="clear" w:color="auto" w:fill="FFFFFF"/>
          <w:lang w:val="el-GR"/>
        </w:rPr>
        <w:t xml:space="preserve">ολοκληρωμένα επιτυχώς </w:t>
      </w:r>
      <w:r w:rsidRPr="00615EA1">
        <w:rPr>
          <w:color w:val="000000" w:themeColor="text1"/>
          <w:shd w:val="clear" w:color="auto" w:fill="FFFFFF"/>
          <w:lang w:val="el-GR"/>
        </w:rPr>
        <w:t>έργα Συμβουλευτικών υπηρεσιών ΤΠΕ με συνολικό προϋπολογισμό τουλάχιστον 45.000€ χωρίς ΦΠΑ.</w:t>
      </w:r>
    </w:p>
    <w:p w14:paraId="7EF3372D" w14:textId="77777777" w:rsidR="00C54770" w:rsidRPr="00615EA1" w:rsidRDefault="00C54770" w:rsidP="00C54770">
      <w:pPr>
        <w:numPr>
          <w:ilvl w:val="0"/>
          <w:numId w:val="3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 xml:space="preserve">Δύο (2) </w:t>
      </w:r>
      <w:r w:rsidR="00E70B20" w:rsidRPr="00615EA1">
        <w:rPr>
          <w:color w:val="000000" w:themeColor="text1"/>
          <w:shd w:val="clear" w:color="auto" w:fill="FFFFFF"/>
          <w:lang w:val="el-GR"/>
        </w:rPr>
        <w:t>τουλάχιστον ολοκληρωμένα επιτυχώς έργα</w:t>
      </w:r>
      <w:r w:rsidRPr="00615EA1">
        <w:rPr>
          <w:color w:val="000000" w:themeColor="text1"/>
          <w:shd w:val="clear" w:color="auto" w:fill="FFFFFF"/>
          <w:lang w:val="el-GR"/>
        </w:rPr>
        <w:t xml:space="preserve">, συνολικού προϋπολογισμού τουλάχιστον 40.000,00€ χωρίς ΦΠΑ, με αντικείμενο την ωρίμανση ή σχεδίαση έργων </w:t>
      </w:r>
      <w:r w:rsidR="00763E36" w:rsidRPr="00615EA1">
        <w:rPr>
          <w:color w:val="000000" w:themeColor="text1"/>
          <w:shd w:val="clear" w:color="auto" w:fill="FFFFFF"/>
          <w:lang w:val="el-GR"/>
        </w:rPr>
        <w:t>ΤΠΕ</w:t>
      </w:r>
      <w:r w:rsidRPr="00615EA1">
        <w:rPr>
          <w:color w:val="000000" w:themeColor="text1"/>
          <w:shd w:val="clear" w:color="auto" w:fill="FFFFFF"/>
          <w:lang w:val="el-GR"/>
        </w:rPr>
        <w:t>.</w:t>
      </w:r>
    </w:p>
    <w:p w14:paraId="5398AC10" w14:textId="77777777" w:rsidR="00166AA6" w:rsidRPr="00E70B20" w:rsidRDefault="00166AA6" w:rsidP="00E70B20">
      <w:pPr>
        <w:suppressAutoHyphens w:val="0"/>
        <w:spacing w:after="0"/>
        <w:ind w:left="426"/>
        <w:contextualSpacing/>
        <w:rPr>
          <w:bCs/>
          <w:color w:val="000000" w:themeColor="text1"/>
          <w:lang w:val="el-GR"/>
        </w:rPr>
      </w:pPr>
    </w:p>
    <w:p w14:paraId="230DBF40" w14:textId="77777777" w:rsidR="00157F39" w:rsidRPr="00E70B20"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16EC121" w14:textId="77777777" w:rsidR="00CC2818" w:rsidRPr="008E43C4" w:rsidRDefault="00CC2818" w:rsidP="008E43C4">
      <w:pPr>
        <w:ind w:left="360"/>
        <w:rPr>
          <w:bCs/>
          <w:highlight w:val="cyan"/>
          <w:lang w:val="el-GR"/>
        </w:rPr>
      </w:pPr>
    </w:p>
    <w:p w14:paraId="70F408BE" w14:textId="77777777" w:rsidR="00CC2818" w:rsidRPr="006E6191" w:rsidRDefault="00CC2818" w:rsidP="00CC2818">
      <w:pPr>
        <w:pStyle w:val="4"/>
        <w:rPr>
          <w:lang w:val="el-GR" w:eastAsia="en-US"/>
        </w:rPr>
      </w:pPr>
      <w:bookmarkStart w:id="124" w:name="_Toc97194281"/>
      <w:bookmarkStart w:id="125" w:name="_Ref122528826"/>
      <w:bookmarkStart w:id="126" w:name="_Toc144898813"/>
      <w:bookmarkEnd w:id="122"/>
      <w:r w:rsidRPr="00CC2818">
        <w:rPr>
          <w:lang w:val="el-GR" w:eastAsia="en-US"/>
        </w:rPr>
        <w:t>Επαγγελματική Ικανότητα – Ομάδα Έργου</w:t>
      </w:r>
      <w:bookmarkEnd w:id="124"/>
      <w:bookmarkEnd w:id="125"/>
      <w:bookmarkEnd w:id="126"/>
    </w:p>
    <w:p w14:paraId="5D006798" w14:textId="77777777" w:rsidR="00451F31" w:rsidRPr="00BE6670" w:rsidRDefault="00451F31" w:rsidP="00451F31">
      <w:pPr>
        <w:spacing w:line="252" w:lineRule="auto"/>
        <w:rPr>
          <w:lang w:val="el-GR"/>
        </w:rPr>
      </w:pPr>
      <w:bookmarkStart w:id="127"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739314BF"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Ένα (1) Υπεύθυνο Έργου (ΥΕ) (Project Manager),</w:t>
      </w:r>
      <w:r w:rsidR="002D5DE3" w:rsidRPr="00854FEB">
        <w:rPr>
          <w:bCs/>
          <w:color w:val="000000" w:themeColor="text1"/>
          <w:lang w:val="el-GR"/>
        </w:rPr>
        <w:t xml:space="preserve"> ο οποίος να είναι πτυχιούχος τριτοβάθμιας εκπαίδευσης</w:t>
      </w:r>
      <w:r w:rsidR="00854FEB" w:rsidRPr="00854FEB">
        <w:rPr>
          <w:bCs/>
          <w:color w:val="000000" w:themeColor="text1"/>
          <w:lang w:val="el-GR"/>
        </w:rPr>
        <w:t xml:space="preserve"> θετικών επιστημών</w:t>
      </w:r>
      <w:r w:rsidR="002D5DE3" w:rsidRPr="00854FEB">
        <w:rPr>
          <w:bCs/>
          <w:color w:val="000000" w:themeColor="text1"/>
          <w:lang w:val="el-GR"/>
        </w:rPr>
        <w:t>,</w:t>
      </w:r>
      <w:r w:rsidR="00BF00D8">
        <w:rPr>
          <w:bCs/>
          <w:color w:val="000000" w:themeColor="text1"/>
          <w:lang w:val="el-GR"/>
        </w:rPr>
        <w:t xml:space="preserve"> </w:t>
      </w:r>
      <w:r w:rsidR="002D5DE3" w:rsidRPr="00854FEB">
        <w:rPr>
          <w:bCs/>
          <w:color w:val="000000" w:themeColor="text1"/>
          <w:lang w:val="el-GR"/>
        </w:rPr>
        <w:t xml:space="preserve">με </w:t>
      </w:r>
      <w:r w:rsidR="00707200">
        <w:rPr>
          <w:bCs/>
          <w:color w:val="000000" w:themeColor="text1"/>
          <w:lang w:val="el-GR"/>
        </w:rPr>
        <w:t>δεκαπενταετή</w:t>
      </w:r>
      <w:r w:rsidR="00707200" w:rsidRPr="00854FEB">
        <w:rPr>
          <w:bCs/>
          <w:color w:val="000000" w:themeColor="text1"/>
          <w:lang w:val="el-GR"/>
        </w:rPr>
        <w:t xml:space="preserve"> </w:t>
      </w:r>
      <w:r w:rsidR="00A537C2">
        <w:rPr>
          <w:bCs/>
          <w:color w:val="000000" w:themeColor="text1"/>
          <w:lang w:val="el-GR"/>
        </w:rPr>
        <w:t>(</w:t>
      </w:r>
      <w:r w:rsidR="00707200">
        <w:rPr>
          <w:bCs/>
          <w:color w:val="000000" w:themeColor="text1"/>
          <w:lang w:val="el-GR"/>
        </w:rPr>
        <w:t>15</w:t>
      </w:r>
      <w:r w:rsidR="00A537C2">
        <w:rPr>
          <w:bCs/>
          <w:color w:val="000000" w:themeColor="text1"/>
          <w:lang w:val="el-GR"/>
        </w:rPr>
        <w:t xml:space="preserve">) </w:t>
      </w:r>
      <w:r w:rsidR="002D5DE3" w:rsidRPr="00854FEB">
        <w:rPr>
          <w:bCs/>
          <w:color w:val="000000" w:themeColor="text1"/>
          <w:lang w:val="el-GR"/>
        </w:rPr>
        <w:t>εμπειρία στον τομέα των Τηλεπικοινωνιών</w:t>
      </w:r>
      <w:r w:rsidR="004B41D7">
        <w:rPr>
          <w:bCs/>
          <w:color w:val="000000" w:themeColor="text1"/>
          <w:lang w:val="el-GR"/>
        </w:rPr>
        <w:t xml:space="preserve"> </w:t>
      </w:r>
      <w:r w:rsidR="004B41D7" w:rsidRPr="004B41D7">
        <w:rPr>
          <w:bCs/>
          <w:color w:val="000000" w:themeColor="text1"/>
          <w:lang w:val="el-GR"/>
        </w:rPr>
        <w:t>(</w:t>
      </w:r>
      <w:r w:rsidR="004B41D7">
        <w:rPr>
          <w:bCs/>
          <w:color w:val="000000" w:themeColor="text1"/>
        </w:rPr>
        <w:t>ICT</w:t>
      </w:r>
      <w:r w:rsidR="004B41D7" w:rsidRPr="004B41D7">
        <w:rPr>
          <w:bCs/>
          <w:color w:val="000000" w:themeColor="text1"/>
          <w:lang w:val="el-GR"/>
        </w:rPr>
        <w:t>)</w:t>
      </w:r>
      <w:r w:rsidR="00854FEB" w:rsidRPr="00854FEB">
        <w:rPr>
          <w:bCs/>
          <w:color w:val="000000" w:themeColor="text1"/>
          <w:lang w:val="el-GR"/>
        </w:rPr>
        <w:t>, που να διαθέτει πιστοποίηση</w:t>
      </w:r>
      <w:r w:rsidR="006116E4">
        <w:rPr>
          <w:bCs/>
          <w:color w:val="000000" w:themeColor="text1"/>
          <w:lang w:val="el-GR"/>
        </w:rPr>
        <w:t xml:space="preserve"> ή εκπαίδευση</w:t>
      </w:r>
      <w:r w:rsidR="00854FEB" w:rsidRPr="00854FEB">
        <w:rPr>
          <w:bCs/>
          <w:color w:val="000000" w:themeColor="text1"/>
          <w:lang w:val="el-GR"/>
        </w:rPr>
        <w:t xml:space="preserve"> στη διαχείριση έργων (π.χ. </w:t>
      </w:r>
      <w:r w:rsidR="00854FEB" w:rsidRPr="00854FEB">
        <w:rPr>
          <w:bCs/>
          <w:color w:val="000000" w:themeColor="text1"/>
        </w:rPr>
        <w:t>PMP</w:t>
      </w:r>
      <w:r w:rsidR="00854FEB" w:rsidRPr="00854FEB">
        <w:rPr>
          <w:bCs/>
          <w:color w:val="000000" w:themeColor="text1"/>
          <w:lang w:val="el-GR"/>
        </w:rPr>
        <w:t>)</w:t>
      </w:r>
      <w:r w:rsidR="00BF00D8">
        <w:rPr>
          <w:bCs/>
          <w:color w:val="000000" w:themeColor="text1"/>
          <w:lang w:val="el-GR"/>
        </w:rPr>
        <w:t xml:space="preserve">, με εμπειρία ως Υπεύθυνος Εργου το τελευταίο έτος 2022 έως και σήμερα σε τουλάχιστον δύο (2) έργα </w:t>
      </w:r>
      <w:r w:rsidR="00BF00D8" w:rsidRPr="00485C66">
        <w:rPr>
          <w:rFonts w:ascii="Arial" w:hAnsi="Arial" w:cs="Arial"/>
          <w:color w:val="000000" w:themeColor="text1"/>
          <w:shd w:val="clear" w:color="auto" w:fill="FFFFFF"/>
          <w:lang w:val="el-GR"/>
        </w:rPr>
        <w:t>με αντικείμενο Υπηρεσίες Γραφείου Υποστήριξης Δικαιούχων</w:t>
      </w:r>
      <w:r w:rsidR="00BF00D8">
        <w:rPr>
          <w:rFonts w:ascii="Arial" w:hAnsi="Arial" w:cs="Arial"/>
          <w:color w:val="000000" w:themeColor="text1"/>
          <w:shd w:val="clear" w:color="auto" w:fill="FFFFFF"/>
          <w:lang w:val="el-GR"/>
        </w:rPr>
        <w:t xml:space="preserve"> σε δημόσιο φορέα ή φορέα του ευρύτερου δημοσίου.</w:t>
      </w:r>
    </w:p>
    <w:p w14:paraId="6C8FDE1E"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Ένα (1) Συντονιστή/Επόπτη, </w:t>
      </w:r>
      <w:r w:rsidR="002D5DE3" w:rsidRPr="00854FEB">
        <w:rPr>
          <w:bCs/>
          <w:color w:val="000000" w:themeColor="text1"/>
          <w:lang w:val="el-GR"/>
        </w:rPr>
        <w:t xml:space="preserve">με </w:t>
      </w:r>
      <w:r w:rsidR="00707200">
        <w:rPr>
          <w:bCs/>
          <w:color w:val="000000" w:themeColor="text1"/>
          <w:lang w:val="el-GR"/>
        </w:rPr>
        <w:t>δεκαετή</w:t>
      </w:r>
      <w:r w:rsidR="00707200" w:rsidRPr="00854FEB">
        <w:rPr>
          <w:bCs/>
          <w:color w:val="000000" w:themeColor="text1"/>
          <w:lang w:val="el-GR"/>
        </w:rPr>
        <w:t xml:space="preserve"> </w:t>
      </w:r>
      <w:r w:rsidR="002D5DE3" w:rsidRPr="00854FEB">
        <w:rPr>
          <w:bCs/>
          <w:color w:val="000000" w:themeColor="text1"/>
          <w:lang w:val="el-GR"/>
        </w:rPr>
        <w:t>(1</w:t>
      </w:r>
      <w:r w:rsidR="00707200">
        <w:rPr>
          <w:bCs/>
          <w:color w:val="000000" w:themeColor="text1"/>
          <w:lang w:val="el-GR"/>
        </w:rPr>
        <w:t>0</w:t>
      </w:r>
      <w:r w:rsidR="002D5DE3" w:rsidRPr="00854FEB">
        <w:rPr>
          <w:bCs/>
          <w:color w:val="000000" w:themeColor="text1"/>
          <w:lang w:val="el-GR"/>
        </w:rPr>
        <w:t>) εμπειρία σε αντίστοιχα έργα</w:t>
      </w:r>
      <w:r w:rsidRPr="00854FEB">
        <w:rPr>
          <w:bCs/>
          <w:color w:val="000000" w:themeColor="text1"/>
          <w:lang w:val="el-GR"/>
        </w:rPr>
        <w:t>.</w:t>
      </w:r>
    </w:p>
    <w:p w14:paraId="6649131E" w14:textId="77777777" w:rsidR="00D63A5D" w:rsidRPr="00854FEB" w:rsidRDefault="00D63A5D" w:rsidP="00D63A5D">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Δώδεκα (12) τηλεφωνικούς εκπροσώπους, πέντε (5) εκ των οποίων με </w:t>
      </w:r>
      <w:r w:rsidR="00854FEB">
        <w:rPr>
          <w:bCs/>
          <w:color w:val="000000" w:themeColor="text1"/>
          <w:lang w:val="el-GR"/>
        </w:rPr>
        <w:t xml:space="preserve">ειδική </w:t>
      </w:r>
      <w:r w:rsidRPr="00854FEB">
        <w:rPr>
          <w:bCs/>
          <w:color w:val="000000" w:themeColor="text1"/>
          <w:lang w:val="el-GR"/>
        </w:rPr>
        <w:t>εμπειρία</w:t>
      </w:r>
      <w:r w:rsidR="005806B9">
        <w:rPr>
          <w:bCs/>
          <w:color w:val="000000" w:themeColor="text1"/>
          <w:lang w:val="el-GR"/>
        </w:rPr>
        <w:t>,</w:t>
      </w:r>
      <w:r w:rsidRPr="00854FEB">
        <w:rPr>
          <w:bCs/>
          <w:color w:val="000000" w:themeColor="text1"/>
          <w:lang w:val="el-GR"/>
        </w:rPr>
        <w:t xml:space="preserve"> </w:t>
      </w:r>
      <w:r w:rsidR="005806B9">
        <w:rPr>
          <w:bCs/>
          <w:color w:val="000000" w:themeColor="text1"/>
          <w:lang w:val="el-GR"/>
        </w:rPr>
        <w:t xml:space="preserve"> τα τελευταία δύο (2) έτη 2021 και 2022 έως και σήμερα, </w:t>
      </w:r>
      <w:r w:rsidRPr="00071747">
        <w:rPr>
          <w:bCs/>
          <w:color w:val="000000" w:themeColor="text1"/>
          <w:lang w:val="el-GR"/>
        </w:rPr>
        <w:t>σε αξιολόγηση δικαιούχων &amp; δειγματοληπτικών ελέγχων</w:t>
      </w:r>
      <w:r w:rsidR="00854FEB" w:rsidRPr="00071747">
        <w:rPr>
          <w:bCs/>
          <w:color w:val="000000" w:themeColor="text1"/>
          <w:lang w:val="el-GR"/>
        </w:rPr>
        <w:t xml:space="preserve"> για δημόσιο φορέα ή φορέα τ</w:t>
      </w:r>
      <w:r w:rsidR="00854FEB">
        <w:rPr>
          <w:bCs/>
          <w:color w:val="000000" w:themeColor="text1"/>
          <w:lang w:val="el-GR"/>
        </w:rPr>
        <w:t>ου ευρύτερου δημοσίου</w:t>
      </w:r>
      <w:r w:rsidR="005806B9">
        <w:rPr>
          <w:bCs/>
          <w:color w:val="000000" w:themeColor="text1"/>
          <w:lang w:val="el-GR"/>
        </w:rPr>
        <w:t>.</w:t>
      </w:r>
    </w:p>
    <w:p w14:paraId="1C6F473C" w14:textId="77777777" w:rsidR="00D63A5D" w:rsidRPr="00E45842" w:rsidRDefault="00D63A5D" w:rsidP="00D63A5D">
      <w:pPr>
        <w:suppressAutoHyphens w:val="0"/>
        <w:spacing w:after="0"/>
        <w:ind w:left="426"/>
        <w:contextualSpacing/>
        <w:rPr>
          <w:bCs/>
          <w:lang w:val="el-GR"/>
        </w:rPr>
      </w:pPr>
    </w:p>
    <w:bookmarkEnd w:id="127"/>
    <w:p w14:paraId="740C7A66"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1DC07E56" w14:textId="77777777" w:rsidR="00764E9C" w:rsidRPr="00157F39" w:rsidRDefault="00764E9C" w:rsidP="00063FB6">
      <w:pPr>
        <w:rPr>
          <w:lang w:val="el-GR" w:eastAsia="en-US"/>
        </w:rPr>
      </w:pPr>
    </w:p>
    <w:p w14:paraId="7CBB76A4"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44898814"/>
      <w:r w:rsidRPr="001F4428">
        <w:rPr>
          <w:lang w:val="el-GR"/>
        </w:rPr>
        <w:lastRenderedPageBreak/>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3EC363C5"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68D74F83"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2712315A" w14:textId="77777777"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7FFC1E96" w14:textId="77777777" w:rsidR="00764E9C" w:rsidRPr="008A5E91" w:rsidRDefault="00764E9C" w:rsidP="00764E9C">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008A5E91">
        <w:rPr>
          <w:rFonts w:eastAsia="Calibri"/>
          <w:bCs/>
          <w:color w:val="000000"/>
          <w:lang w:val="el-GR"/>
        </w:rPr>
        <w:t>ή ισοδύναμο αυτού</w:t>
      </w:r>
      <w:r w:rsidR="008A5E91" w:rsidRPr="008A5E91">
        <w:rPr>
          <w:rFonts w:eastAsia="Calibri"/>
          <w:bCs/>
          <w:color w:val="000000"/>
          <w:lang w:val="el-GR"/>
        </w:rPr>
        <w:t>.</w:t>
      </w:r>
    </w:p>
    <w:p w14:paraId="062E58FB" w14:textId="77777777" w:rsidR="008B41C9" w:rsidRPr="001F4428" w:rsidRDefault="008B41C9" w:rsidP="003329FF">
      <w:pPr>
        <w:rPr>
          <w:lang w:val="el-GR"/>
        </w:rPr>
      </w:pPr>
    </w:p>
    <w:p w14:paraId="3B184BA8"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E1B47E5" w14:textId="77777777" w:rsidR="003E34BF" w:rsidRPr="003E34BF" w:rsidRDefault="003E34BF" w:rsidP="00B8545D">
      <w:pPr>
        <w:rPr>
          <w:bCs/>
          <w:lang w:val="el-GR"/>
        </w:rPr>
      </w:pPr>
    </w:p>
    <w:p w14:paraId="67A1EA31"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44898815"/>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49A23703" w14:textId="77777777" w:rsidR="0049631E" w:rsidRPr="00A334BA" w:rsidRDefault="0049631E" w:rsidP="00821852">
      <w:pPr>
        <w:pStyle w:val="4"/>
        <w:rPr>
          <w:lang w:val="el-GR"/>
        </w:rPr>
      </w:pPr>
      <w:bookmarkStart w:id="141" w:name="_Toc97194284"/>
      <w:bookmarkStart w:id="142" w:name="_Toc144898816"/>
      <w:r w:rsidRPr="00A334BA">
        <w:rPr>
          <w:lang w:val="el-GR"/>
        </w:rPr>
        <w:t>Στήριξη στην ικανότητα τρίτων</w:t>
      </w:r>
      <w:bookmarkEnd w:id="141"/>
      <w:bookmarkEnd w:id="142"/>
    </w:p>
    <w:p w14:paraId="6F25466E" w14:textId="32836568"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2.2.5</w:t>
      </w:r>
      <w:r w:rsidR="00385B17">
        <w:fldChar w:fldCharType="end"/>
      </w:r>
      <w:r w:rsidRPr="00603221">
        <w:rPr>
          <w:lang w:val="el-GR"/>
        </w:rPr>
        <w:t xml:space="preserve">) και τα σχετικά με την τεχνική και επαγγελματική ικανότητα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2.2.6</w:t>
      </w:r>
      <w:r w:rsidR="00385B17">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040BC9B9"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53467714"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1530EEF"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A70CA67"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5411BA9E" w14:textId="3382FBDD"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EA772A">
        <w:rPr>
          <w:bCs/>
          <w:lang w:val="el-GR" w:eastAsia="ar-SA"/>
        </w:rPr>
        <w:fldChar w:fldCharType="begin"/>
      </w:r>
      <w:r>
        <w:rPr>
          <w:bCs/>
          <w:lang w:val="el-GR" w:eastAsia="ar-SA"/>
        </w:rPr>
        <w:instrText xml:space="preserve"> REF _Ref496541356 \r \h </w:instrText>
      </w:r>
      <w:r w:rsidR="00EA772A">
        <w:rPr>
          <w:bCs/>
          <w:lang w:val="el-GR" w:eastAsia="ar-SA"/>
        </w:rPr>
      </w:r>
      <w:r w:rsidR="00EA772A">
        <w:rPr>
          <w:bCs/>
          <w:lang w:val="el-GR" w:eastAsia="ar-SA"/>
        </w:rPr>
        <w:fldChar w:fldCharType="separate"/>
      </w:r>
      <w:r w:rsidR="00D64694">
        <w:rPr>
          <w:bCs/>
          <w:lang w:val="el-GR" w:eastAsia="ar-SA"/>
        </w:rPr>
        <w:t>2.2.3</w:t>
      </w:r>
      <w:r w:rsidR="00EA772A">
        <w:rPr>
          <w:bCs/>
          <w:lang w:val="el-GR" w:eastAsia="ar-SA"/>
        </w:rPr>
        <w:fldChar w:fldCharType="end"/>
      </w:r>
      <w:r w:rsidRPr="00C11E79">
        <w:rPr>
          <w:bCs/>
          <w:lang w:val="el-GR" w:eastAsia="ar-SA"/>
        </w:rPr>
        <w:t xml:space="preserve">. Ο οικονομικός φορέας υποχρεούται να αντικαταστήσει </w:t>
      </w:r>
      <w:r w:rsidRPr="00C11E79">
        <w:rPr>
          <w:bCs/>
          <w:lang w:val="el-GR" w:eastAsia="ar-SA"/>
        </w:rPr>
        <w:lastRenderedPageBreak/>
        <w:t>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311A23" w14:textId="77777777" w:rsidR="00C70B7E" w:rsidRDefault="00C70B7E">
      <w:pPr>
        <w:rPr>
          <w:lang w:val="el-GR"/>
        </w:rPr>
      </w:pPr>
    </w:p>
    <w:p w14:paraId="41C48948" w14:textId="77777777" w:rsidR="00111D5A" w:rsidRPr="003C1E1A" w:rsidRDefault="00111D5A" w:rsidP="00111D5A">
      <w:pPr>
        <w:pStyle w:val="4"/>
        <w:rPr>
          <w:lang w:val="el-GR"/>
        </w:rPr>
      </w:pPr>
      <w:bookmarkStart w:id="144" w:name="_Toc97194285"/>
      <w:bookmarkStart w:id="145" w:name="_Toc144898817"/>
      <w:r w:rsidRPr="003C1E1A">
        <w:rPr>
          <w:lang w:val="el-GR"/>
        </w:rPr>
        <w:t>Υπεργολαβία</w:t>
      </w:r>
      <w:bookmarkEnd w:id="144"/>
      <w:bookmarkEnd w:id="145"/>
      <w:r w:rsidRPr="003C1E1A">
        <w:rPr>
          <w:lang w:val="el-GR"/>
        </w:rPr>
        <w:t xml:space="preserve"> </w:t>
      </w:r>
    </w:p>
    <w:p w14:paraId="2BD35D75" w14:textId="2D2E434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D64694">
        <w:rPr>
          <w:bCs/>
          <w:lang w:val="el-GR"/>
        </w:rPr>
        <w:t>2.2.3</w:t>
      </w:r>
      <w:r w:rsidR="00EA772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D64694">
        <w:rPr>
          <w:bCs/>
          <w:lang w:val="el-GR"/>
        </w:rPr>
        <w:t>2.2.3</w:t>
      </w:r>
      <w:r w:rsidR="00EA772A">
        <w:rPr>
          <w:bCs/>
          <w:lang w:val="el-GR"/>
        </w:rPr>
        <w:fldChar w:fldCharType="end"/>
      </w:r>
      <w:r>
        <w:rPr>
          <w:bCs/>
          <w:lang w:val="el-GR"/>
        </w:rPr>
        <w:t xml:space="preserve">.  </w:t>
      </w:r>
    </w:p>
    <w:p w14:paraId="66B52439" w14:textId="77777777" w:rsidR="00C70B7E" w:rsidRPr="00603221" w:rsidRDefault="00C70B7E">
      <w:pPr>
        <w:rPr>
          <w:lang w:val="el-GR"/>
        </w:rPr>
      </w:pPr>
    </w:p>
    <w:p w14:paraId="4E3B8CED" w14:textId="77777777" w:rsidR="008338F0" w:rsidRDefault="003355E7" w:rsidP="00086782">
      <w:pPr>
        <w:pStyle w:val="3"/>
        <w:ind w:left="1276"/>
        <w:rPr>
          <w:lang w:val="el-GR"/>
        </w:rPr>
      </w:pPr>
      <w:bookmarkStart w:id="146" w:name="_Toc97194286"/>
      <w:bookmarkStart w:id="147" w:name="_Toc97194430"/>
      <w:bookmarkStart w:id="148" w:name="_Toc144898818"/>
      <w:r w:rsidRPr="00603221">
        <w:rPr>
          <w:lang w:val="el-GR"/>
        </w:rPr>
        <w:t>Κανόνες απόδειξης ποιοτικής επιλογής</w:t>
      </w:r>
      <w:bookmarkEnd w:id="146"/>
      <w:bookmarkEnd w:id="147"/>
      <w:bookmarkEnd w:id="148"/>
    </w:p>
    <w:p w14:paraId="5D9A415A" w14:textId="62849F36"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EA772A">
        <w:rPr>
          <w:bCs/>
          <w:lang w:val="el-GR" w:eastAsia="ar-SA"/>
        </w:rPr>
        <w:fldChar w:fldCharType="begin"/>
      </w:r>
      <w:r>
        <w:rPr>
          <w:bCs/>
          <w:lang w:val="el-GR" w:eastAsia="ar-SA"/>
        </w:rPr>
        <w:instrText xml:space="preserve"> REF _Ref496541397 \r \h </w:instrText>
      </w:r>
      <w:r w:rsidR="00EA772A">
        <w:rPr>
          <w:bCs/>
          <w:lang w:val="el-GR" w:eastAsia="ar-SA"/>
        </w:rPr>
      </w:r>
      <w:r w:rsidR="00EA772A">
        <w:rPr>
          <w:bCs/>
          <w:lang w:val="el-GR" w:eastAsia="ar-SA"/>
        </w:rPr>
        <w:fldChar w:fldCharType="separate"/>
      </w:r>
      <w:r w:rsidR="00D64694">
        <w:rPr>
          <w:bCs/>
          <w:lang w:val="el-GR" w:eastAsia="ar-SA"/>
        </w:rPr>
        <w:t>2.2.1</w:t>
      </w:r>
      <w:r w:rsidR="00EA772A">
        <w:rPr>
          <w:bCs/>
          <w:lang w:val="el-GR" w:eastAsia="ar-SA"/>
        </w:rPr>
        <w:fldChar w:fldCharType="end"/>
      </w:r>
      <w:r w:rsidRPr="0049623E">
        <w:rPr>
          <w:bCs/>
          <w:lang w:val="el-GR" w:eastAsia="ar-SA"/>
        </w:rPr>
        <w:t xml:space="preserve"> έως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D64694">
        <w:rPr>
          <w:bCs/>
          <w:lang w:val="el-GR" w:eastAsia="ar-SA"/>
        </w:rPr>
        <w:t>2.2.8</w:t>
      </w:r>
      <w:r w:rsidR="00EA772A">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D64694">
        <w:rPr>
          <w:bCs/>
          <w:lang w:val="el-GR" w:eastAsia="ar-SA"/>
        </w:rPr>
        <w:t>2.2.9.1</w:t>
      </w:r>
      <w:r w:rsidR="00EA772A">
        <w:rPr>
          <w:bCs/>
          <w:lang w:val="el-GR" w:eastAsia="ar-SA"/>
        </w:rPr>
        <w:fldChar w:fldCharType="end"/>
      </w:r>
      <w:r w:rsidRPr="0049623E">
        <w:rPr>
          <w:bCs/>
          <w:lang w:val="el-GR" w:eastAsia="ar-SA"/>
        </w:rPr>
        <w:t xml:space="preserve">, κατά την υποβολή των δικαιολογητικών της παραγράφου </w:t>
      </w:r>
      <w:r w:rsidR="00EA772A">
        <w:rPr>
          <w:bCs/>
          <w:lang w:val="el-GR" w:eastAsia="ar-SA"/>
        </w:rPr>
        <w:fldChar w:fldCharType="begin"/>
      </w:r>
      <w:r w:rsidR="00E72FB5">
        <w:rPr>
          <w:bCs/>
          <w:lang w:val="el-GR" w:eastAsia="ar-SA"/>
        </w:rPr>
        <w:instrText xml:space="preserve"> REF _Ref40957856 \r \h </w:instrText>
      </w:r>
      <w:r w:rsidR="00EA772A">
        <w:rPr>
          <w:bCs/>
          <w:lang w:val="el-GR" w:eastAsia="ar-SA"/>
        </w:rPr>
      </w:r>
      <w:r w:rsidR="00EA772A">
        <w:rPr>
          <w:bCs/>
          <w:lang w:val="el-GR" w:eastAsia="ar-SA"/>
        </w:rPr>
        <w:fldChar w:fldCharType="separate"/>
      </w:r>
      <w:r w:rsidR="00D64694">
        <w:rPr>
          <w:bCs/>
          <w:lang w:val="el-GR" w:eastAsia="ar-SA"/>
        </w:rPr>
        <w:t>2.2.9.2</w:t>
      </w:r>
      <w:r w:rsidR="00EA772A">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01CA110F" w14:textId="04FC67E8"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D64694">
        <w:rPr>
          <w:bCs/>
          <w:lang w:val="el-GR" w:eastAsia="ar-SA"/>
        </w:rPr>
        <w:t>2.2.8</w:t>
      </w:r>
      <w:r w:rsidR="00EA772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D64694">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D64694">
        <w:rPr>
          <w:bCs/>
          <w:lang w:val="el-GR" w:eastAsia="ar-SA"/>
        </w:rPr>
        <w:t>2.2.9.2</w:t>
      </w:r>
      <w:r w:rsidR="00EA772A">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D64694">
        <w:rPr>
          <w:lang w:val="el-GR" w:eastAsia="ar-SA"/>
        </w:rPr>
        <w:t>2.2.3</w:t>
      </w:r>
      <w:r w:rsidR="00EA772A">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EA772A">
        <w:rPr>
          <w:bCs/>
          <w:lang w:val="el-GR" w:eastAsia="ar-SA"/>
        </w:rPr>
        <w:fldChar w:fldCharType="begin"/>
      </w:r>
      <w:r>
        <w:rPr>
          <w:bCs/>
          <w:lang w:val="el-GR" w:eastAsia="ar-SA"/>
        </w:rPr>
        <w:instrText xml:space="preserve"> REF _Ref496541309 \r \h </w:instrText>
      </w:r>
      <w:r w:rsidR="00EA772A">
        <w:rPr>
          <w:bCs/>
          <w:lang w:val="el-GR" w:eastAsia="ar-SA"/>
        </w:rPr>
      </w:r>
      <w:r w:rsidR="00EA772A">
        <w:rPr>
          <w:bCs/>
          <w:lang w:val="el-GR" w:eastAsia="ar-SA"/>
        </w:rPr>
        <w:fldChar w:fldCharType="separate"/>
      </w:r>
      <w:r w:rsidR="00D64694">
        <w:rPr>
          <w:bCs/>
          <w:lang w:val="el-GR" w:eastAsia="ar-SA"/>
        </w:rPr>
        <w:t>2.2.5</w:t>
      </w:r>
      <w:r w:rsidR="00EA772A">
        <w:rPr>
          <w:bCs/>
          <w:lang w:val="el-GR" w:eastAsia="ar-SA"/>
        </w:rPr>
        <w:fldChar w:fldCharType="end"/>
      </w:r>
      <w:r w:rsidR="00EA772A">
        <w:rPr>
          <w:bCs/>
          <w:lang w:val="el-GR" w:eastAsia="ar-SA"/>
        </w:rPr>
        <w:fldChar w:fldCharType="begin"/>
      </w:r>
      <w:r>
        <w:rPr>
          <w:bCs/>
          <w:lang w:val="el-GR" w:eastAsia="ar-SA"/>
        </w:rPr>
        <w:instrText xml:space="preserve"> REF _Ref496541329 \r \h </w:instrText>
      </w:r>
      <w:r w:rsidR="00EA772A">
        <w:rPr>
          <w:bCs/>
          <w:lang w:val="el-GR" w:eastAsia="ar-SA"/>
        </w:rPr>
      </w:r>
      <w:r w:rsidR="00EA772A">
        <w:rPr>
          <w:bCs/>
          <w:lang w:val="el-GR" w:eastAsia="ar-SA"/>
        </w:rPr>
        <w:fldChar w:fldCharType="separate"/>
      </w:r>
      <w:r w:rsidR="00D64694">
        <w:rPr>
          <w:bCs/>
          <w:lang w:val="el-GR" w:eastAsia="ar-SA"/>
        </w:rPr>
        <w:t>2.2.6</w:t>
      </w:r>
      <w:r w:rsidR="00EA772A">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FFD2D7D" w14:textId="5BF88108"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D64694">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D64694">
        <w:rPr>
          <w:bCs/>
          <w:lang w:val="el-GR" w:eastAsia="ar-SA"/>
        </w:rPr>
        <w:t>2.2.9.2</w:t>
      </w:r>
      <w:r w:rsidR="00EA772A">
        <w:rPr>
          <w:bCs/>
          <w:lang w:val="el-GR" w:eastAsia="ar-SA"/>
        </w:rPr>
        <w:fldChar w:fldCharType="end"/>
      </w:r>
      <w:r w:rsidRPr="0049623E">
        <w:rPr>
          <w:bCs/>
          <w:lang w:val="el-GR" w:eastAsia="ar-SA"/>
        </w:rPr>
        <w:t xml:space="preserve">, ότι δεν συντρέχουν οι λόγοι αποκλεισμού 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D64694">
        <w:rPr>
          <w:lang w:val="el-GR" w:eastAsia="ar-SA"/>
        </w:rPr>
        <w:t>2.2.3</w:t>
      </w:r>
      <w:r w:rsidR="00EA772A">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6EC6E15C"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EC08C2B" w14:textId="77777777" w:rsidR="00A817FC" w:rsidRPr="00A334BA" w:rsidRDefault="00A817FC" w:rsidP="00821852">
      <w:pPr>
        <w:rPr>
          <w:lang w:val="el-GR"/>
        </w:rPr>
      </w:pPr>
    </w:p>
    <w:p w14:paraId="1BCE304E" w14:textId="77777777" w:rsidR="008338F0" w:rsidRPr="00FF489C" w:rsidRDefault="003355E7" w:rsidP="003A109E">
      <w:pPr>
        <w:pStyle w:val="4"/>
        <w:rPr>
          <w:lang w:val="el-GR"/>
        </w:rPr>
      </w:pPr>
      <w:bookmarkStart w:id="149" w:name="_Ref74505997"/>
      <w:bookmarkStart w:id="150" w:name="_Toc97194287"/>
      <w:bookmarkStart w:id="151" w:name="_Toc144898819"/>
      <w:r w:rsidRPr="00FF489C">
        <w:rPr>
          <w:lang w:val="el-GR"/>
        </w:rPr>
        <w:t>Προκαταρκτική απόδειξη κατά την υποβολή προσφορών</w:t>
      </w:r>
      <w:bookmarkEnd w:id="149"/>
      <w:bookmarkEnd w:id="150"/>
      <w:bookmarkEnd w:id="151"/>
      <w:r w:rsidRPr="00FF489C">
        <w:rPr>
          <w:lang w:val="el-GR"/>
        </w:rPr>
        <w:t xml:space="preserve"> </w:t>
      </w:r>
    </w:p>
    <w:p w14:paraId="501FDC47" w14:textId="1B403158"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w:t>
      </w:r>
      <w:r w:rsidR="00385B17">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EA772A">
        <w:rPr>
          <w:lang w:val="el-GR"/>
        </w:rPr>
        <w:fldChar w:fldCharType="begin"/>
      </w:r>
      <w:r w:rsidR="007E61C0">
        <w:rPr>
          <w:lang w:val="el-GR"/>
        </w:rPr>
        <w:instrText xml:space="preserve"> REF _Ref74510337 \r \h </w:instrText>
      </w:r>
      <w:r w:rsidR="00EA772A">
        <w:rPr>
          <w:lang w:val="el-GR"/>
        </w:rPr>
      </w:r>
      <w:r w:rsidR="00EA772A">
        <w:rPr>
          <w:lang w:val="el-GR"/>
        </w:rPr>
        <w:fldChar w:fldCharType="separate"/>
      </w:r>
      <w:r w:rsidR="00D64694">
        <w:rPr>
          <w:lang w:val="el-GR"/>
        </w:rPr>
        <w:t>2.2.4</w:t>
      </w:r>
      <w:r w:rsidR="00EA772A">
        <w:rPr>
          <w:lang w:val="el-GR"/>
        </w:rPr>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496541309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2.2.5</w:t>
      </w:r>
      <w:r w:rsidR="00385B17">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2.2.6</w:t>
      </w:r>
      <w:r w:rsidR="00385B17">
        <w:fldChar w:fldCharType="end"/>
      </w:r>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496541343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2.2.7</w:t>
      </w:r>
      <w:r w:rsidR="00385B17">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510086970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lang w:val="el-GR"/>
        </w:rPr>
        <w:t>ΕΥΡΩΠΑΙΚΟ ΕΝΙΑΙΟ ΕΓΓΡΑΦΟ ΣΥΜΒΑΣΗΣ (ΕΕΕΣ)</w:t>
      </w:r>
      <w:r w:rsidR="00385B17">
        <w:fldChar w:fldCharType="end"/>
      </w:r>
      <w:r w:rsidR="00F64037">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color w:val="000099"/>
          <w:lang w:val="el-GR"/>
        </w:rPr>
        <w:t xml:space="preserve">ΠΑΡΑΡΤΗΜΑ ΙΙI – ΕΥΡΩΠΑΙΚΟ ΕΝΙΑΙΟ ΕΓΓΡΑΦΟ ΣΥΜΒΑΣΗΣ (ΕΕΕΣ) </w:t>
      </w:r>
      <w:r w:rsidR="00385B17">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w:t>
      </w:r>
      <w:r w:rsidRPr="00603221">
        <w:rPr>
          <w:lang w:val="el-GR"/>
        </w:rPr>
        <w:lastRenderedPageBreak/>
        <w:t xml:space="preserve">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7152759E" w14:textId="77777777" w:rsidR="00F64037" w:rsidRPr="00B739BB" w:rsidRDefault="00F64037" w:rsidP="00B739BB">
      <w:pPr>
        <w:rPr>
          <w:lang w:val="el-GR"/>
        </w:rPr>
      </w:pPr>
    </w:p>
    <w:p w14:paraId="037728D6"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0D6645BA"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278DBBF3"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37028C8"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0D9296C"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2616C085"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1E46F3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438B0EC5"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w:t>
      </w:r>
      <w:r w:rsidRPr="00E14C02">
        <w:rPr>
          <w:rFonts w:eastAsia="Calibri" w:cs="Times New Roman"/>
          <w:lang w:val="el-GR" w:eastAsia="en-US"/>
        </w:rPr>
        <w:lastRenderedPageBreak/>
        <w:t>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8C27AE0" w14:textId="77777777" w:rsidR="00F64037" w:rsidRPr="00821852" w:rsidRDefault="00F64037" w:rsidP="00B739BB">
      <w:pPr>
        <w:rPr>
          <w:iCs/>
          <w:color w:val="5B9BD5"/>
          <w:lang w:val="el-GR"/>
        </w:rPr>
      </w:pPr>
    </w:p>
    <w:p w14:paraId="67F0BF03" w14:textId="77777777" w:rsidR="00C0210C" w:rsidRPr="00FF489C"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44898820"/>
      <w:bookmarkEnd w:id="152"/>
      <w:bookmarkEnd w:id="153"/>
      <w:bookmarkEnd w:id="154"/>
      <w:bookmarkEnd w:id="155"/>
      <w:bookmarkEnd w:id="156"/>
      <w:bookmarkEnd w:id="157"/>
      <w:bookmarkEnd w:id="158"/>
      <w:bookmarkEnd w:id="159"/>
      <w:bookmarkEnd w:id="160"/>
      <w:bookmarkEnd w:id="161"/>
      <w:bookmarkEnd w:id="162"/>
      <w:bookmarkEnd w:id="163"/>
      <w:r w:rsidRPr="00FF489C">
        <w:rPr>
          <w:lang w:val="el-GR"/>
        </w:rPr>
        <w:t>Αποδεικτικά μέσα</w:t>
      </w:r>
      <w:r w:rsidRPr="00251D02">
        <w:rPr>
          <w:vertAlign w:val="superscript"/>
        </w:rPr>
        <w:footnoteReference w:id="3"/>
      </w:r>
      <w:bookmarkEnd w:id="164"/>
      <w:r w:rsidRPr="00FF489C">
        <w:rPr>
          <w:lang w:val="el-GR"/>
        </w:rPr>
        <w:t>- Δικαιολογητικά προσωρινού αναδόχου</w:t>
      </w:r>
      <w:bookmarkEnd w:id="165"/>
      <w:bookmarkEnd w:id="166"/>
      <w:bookmarkEnd w:id="167"/>
    </w:p>
    <w:p w14:paraId="19DCB58D" w14:textId="25FB5DD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EA772A">
        <w:rPr>
          <w:bCs/>
          <w:lang w:val="el-GR"/>
        </w:rPr>
        <w:fldChar w:fldCharType="begin"/>
      </w:r>
      <w:r w:rsidR="00B9111A">
        <w:rPr>
          <w:bCs/>
          <w:lang w:val="el-GR"/>
        </w:rPr>
        <w:instrText xml:space="preserve"> REF _Ref67613215 \r \h </w:instrText>
      </w:r>
      <w:r w:rsidR="00EA772A">
        <w:rPr>
          <w:bCs/>
          <w:lang w:val="el-GR"/>
        </w:rPr>
      </w:r>
      <w:r w:rsidR="00EA772A">
        <w:rPr>
          <w:bCs/>
          <w:lang w:val="el-GR"/>
        </w:rPr>
        <w:fldChar w:fldCharType="separate"/>
      </w:r>
      <w:r w:rsidR="00D64694">
        <w:rPr>
          <w:bCs/>
          <w:lang w:val="el-GR"/>
        </w:rPr>
        <w:t>3.2</w:t>
      </w:r>
      <w:r w:rsidR="00EA772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432DA56F"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49306A8A"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1741A74" w14:textId="1C95D55E"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EA772A">
        <w:rPr>
          <w:bCs/>
          <w:lang w:val="el-GR"/>
        </w:rPr>
        <w:fldChar w:fldCharType="begin"/>
      </w:r>
      <w:r>
        <w:rPr>
          <w:bCs/>
          <w:lang w:val="el-GR"/>
        </w:rPr>
        <w:instrText xml:space="preserve"> REF _Ref67613215 \r \h </w:instrText>
      </w:r>
      <w:r w:rsidR="00EA772A">
        <w:rPr>
          <w:bCs/>
          <w:lang w:val="el-GR"/>
        </w:rPr>
      </w:r>
      <w:r w:rsidR="00EA772A">
        <w:rPr>
          <w:bCs/>
          <w:lang w:val="el-GR"/>
        </w:rPr>
        <w:fldChar w:fldCharType="separate"/>
      </w:r>
      <w:r w:rsidR="00D64694">
        <w:rPr>
          <w:bCs/>
          <w:lang w:val="el-GR"/>
        </w:rPr>
        <w:t>3.2</w:t>
      </w:r>
      <w:r w:rsidR="00EA772A">
        <w:rPr>
          <w:bCs/>
          <w:lang w:val="el-GR"/>
        </w:rPr>
        <w:fldChar w:fldCharType="end"/>
      </w:r>
      <w:r w:rsidRPr="00B76605">
        <w:rPr>
          <w:bCs/>
          <w:lang w:val="el-GR"/>
        </w:rPr>
        <w:t xml:space="preserve"> της παρούσας.</w:t>
      </w:r>
    </w:p>
    <w:p w14:paraId="3E27CAAD"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7973654" w14:textId="6CD0FD4C"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A772A">
        <w:rPr>
          <w:lang w:val="el-GR"/>
        </w:rPr>
        <w:fldChar w:fldCharType="begin"/>
      </w:r>
      <w:r>
        <w:rPr>
          <w:lang w:val="el-GR"/>
        </w:rPr>
        <w:instrText xml:space="preserve"> REF _Ref496541356 \r \h </w:instrText>
      </w:r>
      <w:r w:rsidR="00EA772A">
        <w:rPr>
          <w:lang w:val="el-GR"/>
        </w:rPr>
      </w:r>
      <w:r w:rsidR="00EA772A">
        <w:rPr>
          <w:lang w:val="el-GR"/>
        </w:rPr>
        <w:fldChar w:fldCharType="separate"/>
      </w:r>
      <w:r w:rsidR="00D64694">
        <w:rPr>
          <w:lang w:val="el-GR"/>
        </w:rPr>
        <w:t>2.2.3</w:t>
      </w:r>
      <w:r w:rsidR="00EA772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1F0BE213" w14:textId="0A77ED0C"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D64694">
        <w:rPr>
          <w:color w:val="000000"/>
          <w:lang w:val="el-GR"/>
        </w:rPr>
        <w:t>2.2.3.3</w:t>
      </w:r>
      <w:r w:rsidR="00EA772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D64694">
        <w:rPr>
          <w:color w:val="000000"/>
          <w:lang w:val="el-GR"/>
        </w:rPr>
        <w:t>2.2.3.3</w:t>
      </w:r>
      <w:r w:rsidR="00EA772A">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5ECB72A" w14:textId="77777777" w:rsidR="00C27CEC" w:rsidRPr="00BD65F6" w:rsidRDefault="00C27CEC" w:rsidP="00C27CEC">
      <w:pPr>
        <w:rPr>
          <w:lang w:val="el-GR"/>
        </w:rPr>
      </w:pPr>
      <w:r>
        <w:rPr>
          <w:color w:val="000000"/>
          <w:lang w:val="el-GR"/>
        </w:rPr>
        <w:lastRenderedPageBreak/>
        <w:t>Ειδικότερα οι οικονομικοί φορείς προσκομίζουν:</w:t>
      </w:r>
    </w:p>
    <w:p w14:paraId="053B8BF2" w14:textId="2E445AB2" w:rsidR="00C27CEC" w:rsidRDefault="00C27CEC" w:rsidP="00C27CEC">
      <w:pPr>
        <w:rPr>
          <w:color w:val="000000"/>
          <w:lang w:val="el-GR"/>
        </w:rPr>
      </w:pPr>
      <w:r>
        <w:rPr>
          <w:b/>
          <w:bCs/>
          <w:lang w:val="el-GR"/>
        </w:rPr>
        <w:t>α)</w:t>
      </w:r>
      <w:r>
        <w:rPr>
          <w:lang w:val="el-GR"/>
        </w:rPr>
        <w:t xml:space="preserve"> 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bCs/>
          <w:lang w:val="el-GR"/>
        </w:rPr>
        <w:t>2.2.3.1</w:t>
      </w:r>
      <w:r w:rsidR="00385B17">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874738B" w14:textId="4565AB14"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2.2.3.1</w:t>
      </w:r>
      <w:r w:rsidR="00385B17">
        <w:fldChar w:fldCharType="end"/>
      </w:r>
      <w:r w:rsidRPr="00C27CEC">
        <w:rPr>
          <w:color w:val="000000"/>
          <w:lang w:val="el-GR"/>
        </w:rPr>
        <w:t>,</w:t>
      </w:r>
    </w:p>
    <w:p w14:paraId="068170EB" w14:textId="6D73BA73"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bCs/>
          <w:color w:val="000000"/>
          <w:lang w:val="el-GR"/>
        </w:rPr>
        <w:t>2.2.3.2</w:t>
      </w:r>
      <w:r w:rsidR="00385B17">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2ED59D8C"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5409C3D9" w14:textId="1575A6A9"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color w:val="000000"/>
          <w:lang w:val="el-GR"/>
        </w:rPr>
        <w:t>2.2.3.2</w:t>
      </w:r>
      <w:r w:rsidR="00385B17">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15AB3A52" w14:textId="2AB8ED3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bCs/>
          <w:color w:val="000000"/>
          <w:lang w:val="el-GR"/>
        </w:rPr>
        <w:t>2.2.3.2</w:t>
      </w:r>
      <w:r w:rsidR="00385B17">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4E91123" w14:textId="0C02B84A"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color w:val="000000"/>
          <w:lang w:val="el-GR"/>
        </w:rPr>
        <w:t>2.2.3.2</w:t>
      </w:r>
      <w:r w:rsidR="00385B17">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C435224" w14:textId="35CBF18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EA772A">
        <w:rPr>
          <w:color w:val="000000"/>
          <w:lang w:val="el-GR"/>
        </w:rPr>
        <w:fldChar w:fldCharType="begin"/>
      </w:r>
      <w:r w:rsidR="00614898">
        <w:rPr>
          <w:color w:val="000000"/>
          <w:lang w:val="el-GR"/>
        </w:rPr>
        <w:instrText xml:space="preserve"> REF _Ref496540586 \r \h </w:instrText>
      </w:r>
      <w:r w:rsidR="00EA772A">
        <w:rPr>
          <w:color w:val="000000"/>
          <w:lang w:val="el-GR"/>
        </w:rPr>
      </w:r>
      <w:r w:rsidR="00EA772A">
        <w:rPr>
          <w:color w:val="000000"/>
          <w:lang w:val="el-GR"/>
        </w:rPr>
        <w:fldChar w:fldCharType="separate"/>
      </w:r>
      <w:r w:rsidR="00D64694">
        <w:rPr>
          <w:color w:val="000000"/>
          <w:lang w:val="el-GR"/>
        </w:rPr>
        <w:t>2.2.3.3</w:t>
      </w:r>
      <w:r w:rsidR="00EA772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DB31489"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A277CFF" w14:textId="77777777" w:rsidR="008E444E" w:rsidRDefault="008E444E" w:rsidP="008E444E">
      <w:pPr>
        <w:rPr>
          <w:b/>
          <w:lang w:val="el-GR"/>
        </w:rPr>
      </w:pPr>
      <w:bookmarkStart w:id="168"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7F32970"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26898F9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65789C0" w14:textId="77777777" w:rsidR="008E444E" w:rsidRDefault="008E444E" w:rsidP="008E444E">
      <w:pPr>
        <w:rPr>
          <w:b/>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Pr>
          <w:bCs/>
          <w:color w:val="000000"/>
          <w:lang w:val="el-GR"/>
        </w:rPr>
        <w:lastRenderedPageBreak/>
        <w:t>για το χρονικό διάστημα έως τις 31.12.2019 από το Ειρηνοδικείο και μετά την παραπάνω ημερομηνία από το Γ.Ε.Μ.Η.</w:t>
      </w:r>
    </w:p>
    <w:p w14:paraId="674C4D0F" w14:textId="7ECA6F2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D64694">
        <w:rPr>
          <w:color w:val="000000"/>
          <w:lang w:val="el-GR"/>
        </w:rPr>
        <w:t>2.2.3.3</w:t>
      </w:r>
      <w:r w:rsidR="00EA772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5352F22" w14:textId="11269366"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EA772A">
        <w:rPr>
          <w:lang w:val="el-GR"/>
        </w:rPr>
        <w:fldChar w:fldCharType="begin"/>
      </w:r>
      <w:r>
        <w:rPr>
          <w:lang w:val="el-GR"/>
        </w:rPr>
        <w:instrText xml:space="preserve"> REF _Ref496540821 \r \h </w:instrText>
      </w:r>
      <w:r w:rsidR="00EA772A">
        <w:rPr>
          <w:lang w:val="el-GR"/>
        </w:rPr>
      </w:r>
      <w:r w:rsidR="00EA772A">
        <w:rPr>
          <w:lang w:val="el-GR"/>
        </w:rPr>
        <w:fldChar w:fldCharType="separate"/>
      </w:r>
      <w:r w:rsidR="00D64694">
        <w:rPr>
          <w:lang w:val="el-GR"/>
        </w:rPr>
        <w:t>2.2.3.7</w:t>
      </w:r>
      <w:r w:rsidR="00EA772A">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145E20C4" w14:textId="77777777" w:rsidR="004D042A" w:rsidRPr="00DD1A4B" w:rsidRDefault="004D042A">
      <w:pPr>
        <w:rPr>
          <w:b/>
          <w:bCs/>
          <w:lang w:val="el-GR"/>
        </w:rPr>
      </w:pPr>
    </w:p>
    <w:p w14:paraId="7A1BCAF4" w14:textId="38B55EE6"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EA772A">
        <w:rPr>
          <w:b/>
          <w:lang w:val="el-GR"/>
        </w:rPr>
        <w:fldChar w:fldCharType="begin"/>
      </w:r>
      <w:r w:rsidR="007E61C0">
        <w:rPr>
          <w:b/>
          <w:lang w:val="el-GR"/>
        </w:rPr>
        <w:instrText xml:space="preserve"> REF _Ref74510337 \r \h </w:instrText>
      </w:r>
      <w:r w:rsidR="00EA772A">
        <w:rPr>
          <w:b/>
          <w:lang w:val="el-GR"/>
        </w:rPr>
      </w:r>
      <w:r w:rsidR="00EA772A">
        <w:rPr>
          <w:b/>
          <w:lang w:val="el-GR"/>
        </w:rPr>
        <w:fldChar w:fldCharType="separate"/>
      </w:r>
      <w:r w:rsidR="00D64694">
        <w:rPr>
          <w:b/>
          <w:lang w:val="el-GR"/>
        </w:rPr>
        <w:t>2.2.4</w:t>
      </w:r>
      <w:r w:rsidR="00EA772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w:t>
      </w:r>
    </w:p>
    <w:p w14:paraId="1745E4FC"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64694" w14:paraId="08873601" w14:textId="77777777" w:rsidTr="009C5EA6">
        <w:trPr>
          <w:trHeight w:val="711"/>
        </w:trPr>
        <w:tc>
          <w:tcPr>
            <w:tcW w:w="675" w:type="dxa"/>
            <w:shd w:val="clear" w:color="auto" w:fill="D9D9D9"/>
          </w:tcPr>
          <w:p w14:paraId="6F6E5237"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654EA6F"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32B2983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64694" w14:paraId="4230F301" w14:textId="77777777" w:rsidTr="009C5EA6">
        <w:trPr>
          <w:trHeight w:val="1480"/>
        </w:trPr>
        <w:tc>
          <w:tcPr>
            <w:tcW w:w="675" w:type="dxa"/>
          </w:tcPr>
          <w:p w14:paraId="462F6FAC" w14:textId="77777777" w:rsidR="00D56132" w:rsidRPr="00603221" w:rsidRDefault="00D56132" w:rsidP="009C5EA6">
            <w:pPr>
              <w:rPr>
                <w:lang w:val="el-GR"/>
              </w:rPr>
            </w:pPr>
            <w:r w:rsidRPr="00603221">
              <w:rPr>
                <w:lang w:val="el-GR"/>
              </w:rPr>
              <w:t>1.1</w:t>
            </w:r>
          </w:p>
        </w:tc>
        <w:tc>
          <w:tcPr>
            <w:tcW w:w="9180" w:type="dxa"/>
          </w:tcPr>
          <w:p w14:paraId="24DBF2E0"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501499A"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D7164B3" w14:textId="77777777" w:rsidR="00D05C7B" w:rsidRPr="00603221" w:rsidRDefault="00D05C7B" w:rsidP="00282306">
            <w:pPr>
              <w:autoSpaceDE w:val="0"/>
              <w:autoSpaceDN w:val="0"/>
              <w:adjustRightInd w:val="0"/>
              <w:spacing w:after="0"/>
              <w:rPr>
                <w:lang w:val="el-GR" w:eastAsia="el-GR"/>
              </w:rPr>
            </w:pPr>
          </w:p>
        </w:tc>
      </w:tr>
    </w:tbl>
    <w:p w14:paraId="6AE74E3E" w14:textId="77777777" w:rsidR="0041248A" w:rsidRDefault="0041248A">
      <w:pPr>
        <w:rPr>
          <w:b/>
          <w:lang w:val="el-GR"/>
        </w:rPr>
      </w:pPr>
    </w:p>
    <w:p w14:paraId="46B19B68" w14:textId="77777777" w:rsidR="00282306" w:rsidRPr="0041248A" w:rsidRDefault="00282306" w:rsidP="00282306">
      <w:pPr>
        <w:rPr>
          <w:bCs/>
          <w:lang w:val="el-GR"/>
        </w:rPr>
      </w:pPr>
      <w:bookmarkStart w:id="170"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26A3BA6D" w14:textId="77777777" w:rsidR="00270326" w:rsidRPr="00603221" w:rsidRDefault="00270326">
      <w:pPr>
        <w:rPr>
          <w:lang w:val="el-GR"/>
        </w:rPr>
      </w:pPr>
    </w:p>
    <w:p w14:paraId="7233B2AC" w14:textId="11BFFC9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lang w:val="el-GR"/>
        </w:rPr>
        <w:t>2.2.5</w:t>
      </w:r>
      <w:r w:rsidR="00385B17">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64694" w14:paraId="69E9F955" w14:textId="77777777" w:rsidTr="009C5EA6">
        <w:trPr>
          <w:trHeight w:val="711"/>
        </w:trPr>
        <w:tc>
          <w:tcPr>
            <w:tcW w:w="675" w:type="dxa"/>
            <w:shd w:val="clear" w:color="auto" w:fill="D9D9D9"/>
          </w:tcPr>
          <w:bookmarkEnd w:id="171"/>
          <w:p w14:paraId="445A70D6"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CA7A16D" w14:textId="77777777" w:rsidR="00EC68AB" w:rsidRPr="00EC68AB" w:rsidRDefault="00FF5678" w:rsidP="00060F90">
            <w:pPr>
              <w:rPr>
                <w:color w:val="26282A"/>
                <w:lang w:val="el-GR" w:eastAsia="en-GB"/>
              </w:rPr>
            </w:pPr>
            <w:r w:rsidRPr="00D6202B">
              <w:rPr>
                <w:b/>
                <w:bCs/>
                <w:lang w:val="el-GR"/>
              </w:rPr>
              <w:t>Οι οικονομικοί φορείς που συμμετέχουν στη διαδικασία σύναψης της παρούσας απαιτείται να έχουν</w:t>
            </w:r>
            <w:r w:rsidR="00060F90">
              <w:rPr>
                <w:b/>
                <w:bCs/>
                <w:lang w:val="el-GR"/>
              </w:rPr>
              <w:t xml:space="preserve"> </w:t>
            </w:r>
            <w:r w:rsidR="00B76FE4">
              <w:rPr>
                <w:color w:val="000000"/>
                <w:lang w:val="el-GR" w:eastAsia="en-GB"/>
              </w:rPr>
              <w:t>μέσο όρο</w:t>
            </w:r>
            <w:r w:rsidR="00EC68AB" w:rsidRPr="00EC68AB">
              <w:rPr>
                <w:color w:val="000000"/>
                <w:lang w:val="el-GR" w:eastAsia="en-GB"/>
              </w:rPr>
              <w:t xml:space="preserve"> κύκλου εργασιών των τριών τελευταίων διαχειριστικών χρήσεων</w:t>
            </w:r>
            <w:r w:rsidR="00EC68AB" w:rsidRPr="00EC68AB">
              <w:rPr>
                <w:color w:val="000000"/>
                <w:lang w:eastAsia="en-GB"/>
              </w:rPr>
              <w:t> </w:t>
            </w:r>
            <w:r w:rsidR="00EC68AB" w:rsidRPr="00EC68AB">
              <w:rPr>
                <w:color w:val="222222"/>
                <w:lang w:val="el-GR" w:eastAsia="en-GB"/>
              </w:rPr>
              <w:t>(2020,2021,2022)</w:t>
            </w:r>
            <w:r w:rsidR="00EC68AB" w:rsidRPr="00EC68AB">
              <w:rPr>
                <w:color w:val="222222"/>
                <w:lang w:eastAsia="en-GB"/>
              </w:rPr>
              <w:t> </w:t>
            </w:r>
            <w:r w:rsidR="00EC68AB" w:rsidRPr="00EC68AB">
              <w:rPr>
                <w:color w:val="000000"/>
                <w:lang w:val="el-GR" w:eastAsia="en-GB"/>
              </w:rPr>
              <w:t xml:space="preserve">ή για όσο διάστημα ασκούν την επιχειρηματική τους δράση </w:t>
            </w:r>
            <w:r w:rsidR="00EC68AB" w:rsidRPr="00EC68AB">
              <w:rPr>
                <w:color w:val="000000"/>
                <w:lang w:val="el-GR" w:eastAsia="en-GB"/>
              </w:rPr>
              <w:lastRenderedPageBreak/>
              <w:t xml:space="preserve">εφόσον είναι μικρότερο των τριών ετών, τουλάχιστον ίσου με </w:t>
            </w:r>
            <w:r w:rsidR="00EC68AB" w:rsidRPr="00071747">
              <w:rPr>
                <w:color w:val="000000"/>
                <w:lang w:val="el-GR" w:eastAsia="en-GB"/>
              </w:rPr>
              <w:t xml:space="preserve">το </w:t>
            </w:r>
            <w:r w:rsidR="00B76FE4">
              <w:rPr>
                <w:color w:val="000000"/>
                <w:lang w:val="el-GR" w:eastAsia="en-GB"/>
              </w:rPr>
              <w:t xml:space="preserve">εκατόν </w:t>
            </w:r>
            <w:r w:rsidR="001B5853" w:rsidRPr="00FF489C">
              <w:rPr>
                <w:color w:val="000000"/>
                <w:lang w:val="el-GR" w:eastAsia="en-GB"/>
              </w:rPr>
              <w:t>πενήντα</w:t>
            </w:r>
            <w:r w:rsidR="001B5853" w:rsidRPr="00071747">
              <w:rPr>
                <w:color w:val="000000"/>
                <w:lang w:val="el-GR" w:eastAsia="en-GB"/>
              </w:rPr>
              <w:t xml:space="preserve"> </w:t>
            </w:r>
            <w:r w:rsidR="00EC68AB" w:rsidRPr="00071747">
              <w:rPr>
                <w:color w:val="000000"/>
                <w:lang w:val="el-GR" w:eastAsia="en-GB"/>
              </w:rPr>
              <w:t>τοις εκατό (</w:t>
            </w:r>
            <w:r w:rsidR="00B76FE4">
              <w:rPr>
                <w:color w:val="000000"/>
                <w:lang w:val="el-GR" w:eastAsia="en-GB"/>
              </w:rPr>
              <w:t>1</w:t>
            </w:r>
            <w:r w:rsidR="001B5853" w:rsidRPr="00FF489C">
              <w:rPr>
                <w:color w:val="000000"/>
                <w:lang w:val="el-GR" w:eastAsia="en-GB"/>
              </w:rPr>
              <w:t>5</w:t>
            </w:r>
            <w:r w:rsidR="00EC68AB" w:rsidRPr="00071747">
              <w:rPr>
                <w:color w:val="000000"/>
                <w:lang w:val="el-GR" w:eastAsia="en-GB"/>
              </w:rPr>
              <w:t>0%) του προϋπολογισμού του υπό ανάθεση έργου μη συμπερ</w:t>
            </w:r>
            <w:r w:rsidR="00EC68AB" w:rsidRPr="00EC68AB">
              <w:rPr>
                <w:color w:val="000000"/>
                <w:lang w:val="el-GR" w:eastAsia="en-GB"/>
              </w:rPr>
              <w:t>ιλαμβανομένου ΦΠΑ.</w:t>
            </w:r>
          </w:p>
          <w:p w14:paraId="25E8AAB7" w14:textId="77777777" w:rsidR="00D56132" w:rsidRPr="00603221" w:rsidRDefault="00EC68AB"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D64694" w14:paraId="2CD4598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0F1D53"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EE4E51F"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5E36CCA6"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755D5D7"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32F99BA2" w14:textId="77777777" w:rsidR="00D56132" w:rsidRPr="00603221" w:rsidRDefault="00EC68AB" w:rsidP="00B76FE4">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B76FE4">
              <w:rPr>
                <w:color w:val="26282A"/>
                <w:lang w:val="el-GR" w:eastAsia="en-GB"/>
              </w:rPr>
              <w:t>ο μέσος όρος</w:t>
            </w:r>
            <w:r w:rsidRPr="00EC68AB">
              <w:rPr>
                <w:color w:val="26282A"/>
                <w:lang w:val="el-GR" w:eastAsia="en-GB"/>
              </w:rPr>
              <w:t xml:space="preserve"> του κύκλου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2" w:name="m_7156982799556942414__Hlk120794400"/>
            <w:r w:rsidRPr="00EC68AB">
              <w:rPr>
                <w:color w:val="222222"/>
                <w:lang w:val="el-GR" w:eastAsia="en-GB"/>
              </w:rPr>
              <w:t>(2020,2021,2022)</w:t>
            </w:r>
            <w:r w:rsidRPr="00EC68AB">
              <w:rPr>
                <w:color w:val="222222"/>
                <w:lang w:eastAsia="en-GB"/>
              </w:rPr>
              <w:t> </w:t>
            </w:r>
            <w:bookmarkEnd w:id="172"/>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B76FE4">
              <w:rPr>
                <w:color w:val="26282A"/>
                <w:lang w:val="el-GR" w:eastAsia="en-GB"/>
              </w:rPr>
              <w:t xml:space="preserve">εκατόν </w:t>
            </w:r>
            <w:r w:rsidRPr="00EC68AB">
              <w:rPr>
                <w:color w:val="26282A"/>
                <w:lang w:val="el-GR" w:eastAsia="en-GB"/>
              </w:rPr>
              <w:t xml:space="preserve">πενήντα </w:t>
            </w:r>
            <w:r w:rsidRPr="00623BDD">
              <w:rPr>
                <w:color w:val="26282A"/>
                <w:lang w:val="el-GR" w:eastAsia="en-GB"/>
              </w:rPr>
              <w:t>τοις εκατό (</w:t>
            </w:r>
            <w:r w:rsidR="00B76FE4">
              <w:rPr>
                <w:color w:val="26282A"/>
                <w:lang w:val="el-GR" w:eastAsia="en-GB"/>
              </w:rPr>
              <w:t>1</w:t>
            </w:r>
            <w:r w:rsidRPr="00623BDD">
              <w:rPr>
                <w:color w:val="26282A"/>
                <w:lang w:val="el-GR" w:eastAsia="en-GB"/>
              </w:rPr>
              <w:t>50%)</w:t>
            </w:r>
            <w:r w:rsidRPr="00EC68AB">
              <w:rPr>
                <w:color w:val="26282A"/>
                <w:lang w:val="el-GR" w:eastAsia="en-GB"/>
              </w:rPr>
              <w:t xml:space="preserve"> του προϋπολογισμού του υπό ανάθεση έργου, μη συμπεριλαμβανομένου Φ.Π.Α.</w:t>
            </w:r>
          </w:p>
        </w:tc>
      </w:tr>
    </w:tbl>
    <w:p w14:paraId="697AD140" w14:textId="77777777" w:rsidR="00D56132" w:rsidRPr="00603221" w:rsidRDefault="00D56132">
      <w:pPr>
        <w:rPr>
          <w:b/>
          <w:lang w:val="el-GR"/>
        </w:rPr>
      </w:pPr>
    </w:p>
    <w:p w14:paraId="27BA7C36" w14:textId="0B0CE5F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lang w:val="el-GR"/>
        </w:rPr>
        <w:t>2.2.6</w:t>
      </w:r>
      <w:r w:rsidR="00385B17">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64694" w14:paraId="6A4892F6" w14:textId="77777777" w:rsidTr="00641C65">
        <w:trPr>
          <w:trHeight w:val="758"/>
        </w:trPr>
        <w:tc>
          <w:tcPr>
            <w:tcW w:w="675" w:type="dxa"/>
            <w:shd w:val="clear" w:color="auto" w:fill="D9D9D9"/>
          </w:tcPr>
          <w:p w14:paraId="383BF60A" w14:textId="77777777" w:rsidR="007340CA" w:rsidRPr="00603221" w:rsidRDefault="00C40FB9" w:rsidP="009C5EA6">
            <w:pPr>
              <w:rPr>
                <w:b/>
                <w:lang w:val="el-GR"/>
              </w:rPr>
            </w:pPr>
            <w:r w:rsidRPr="00603221">
              <w:rPr>
                <w:b/>
                <w:lang w:val="el-GR"/>
              </w:rPr>
              <w:t>3</w:t>
            </w:r>
          </w:p>
        </w:tc>
        <w:tc>
          <w:tcPr>
            <w:tcW w:w="9180" w:type="dxa"/>
            <w:shd w:val="clear" w:color="auto" w:fill="D9D9D9"/>
          </w:tcPr>
          <w:p w14:paraId="6F5AAFFA" w14:textId="7D988EF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51D02">
              <w:rPr>
                <w:rFonts w:cs="Tahoma"/>
                <w:b/>
                <w:sz w:val="22"/>
                <w:szCs w:val="22"/>
              </w:rPr>
              <w:t xml:space="preserve"> </w:t>
            </w:r>
            <w:r w:rsidR="00EA772A">
              <w:rPr>
                <w:rFonts w:cs="Tahoma"/>
                <w:b/>
                <w:sz w:val="22"/>
                <w:szCs w:val="22"/>
              </w:rPr>
              <w:fldChar w:fldCharType="begin"/>
            </w:r>
            <w:r w:rsidR="002A37B5">
              <w:rPr>
                <w:rFonts w:cs="Tahoma"/>
                <w:b/>
                <w:sz w:val="22"/>
                <w:szCs w:val="22"/>
              </w:rPr>
              <w:instrText xml:space="preserve"> REF _Ref40965350 \r \h </w:instrText>
            </w:r>
            <w:r w:rsidR="00EA772A">
              <w:rPr>
                <w:rFonts w:cs="Tahoma"/>
                <w:b/>
                <w:sz w:val="22"/>
                <w:szCs w:val="22"/>
              </w:rPr>
            </w:r>
            <w:r w:rsidR="00EA772A">
              <w:rPr>
                <w:rFonts w:cs="Tahoma"/>
                <w:b/>
                <w:sz w:val="22"/>
                <w:szCs w:val="22"/>
              </w:rPr>
              <w:fldChar w:fldCharType="separate"/>
            </w:r>
            <w:r w:rsidR="00D64694">
              <w:rPr>
                <w:rFonts w:cs="Tahoma"/>
                <w:b/>
                <w:sz w:val="22"/>
                <w:szCs w:val="22"/>
              </w:rPr>
              <w:t>2.2.6.1</w:t>
            </w:r>
            <w:r w:rsidR="00EA772A">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051DFB9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64694" w14:paraId="39178C9B" w14:textId="77777777" w:rsidTr="009C5EA6">
        <w:tc>
          <w:tcPr>
            <w:tcW w:w="675" w:type="dxa"/>
          </w:tcPr>
          <w:p w14:paraId="7D3AC46D" w14:textId="77777777" w:rsidR="007340CA" w:rsidRPr="00603221" w:rsidRDefault="00C40FB9" w:rsidP="009C5EA6">
            <w:r w:rsidRPr="00603221">
              <w:rPr>
                <w:lang w:val="el-GR"/>
              </w:rPr>
              <w:t>3</w:t>
            </w:r>
            <w:r w:rsidR="007340CA" w:rsidRPr="00603221">
              <w:t>.1</w:t>
            </w:r>
          </w:p>
        </w:tc>
        <w:tc>
          <w:tcPr>
            <w:tcW w:w="9180" w:type="dxa"/>
          </w:tcPr>
          <w:p w14:paraId="528E7A5D"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64694" w14:paraId="67FEA05B" w14:textId="77777777" w:rsidTr="009C5EA6">
              <w:tc>
                <w:tcPr>
                  <w:tcW w:w="171" w:type="pct"/>
                  <w:shd w:val="clear" w:color="auto" w:fill="D9D9D9"/>
                </w:tcPr>
                <w:p w14:paraId="3EF929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7C7C239"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4572F4B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66234C5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7333F44D"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B301A3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6F6BA87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102BE02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7E435E6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798AA47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6D5131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4749744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D64694" w14:paraId="0148DCB3" w14:textId="77777777" w:rsidTr="009C5EA6">
              <w:tc>
                <w:tcPr>
                  <w:tcW w:w="171" w:type="pct"/>
                </w:tcPr>
                <w:p w14:paraId="2E5AB7B9" w14:textId="77777777" w:rsidR="007340CA" w:rsidRPr="00603221" w:rsidRDefault="007340CA" w:rsidP="009C5EA6">
                  <w:pPr>
                    <w:tabs>
                      <w:tab w:val="left" w:pos="-2268"/>
                    </w:tabs>
                    <w:spacing w:line="276" w:lineRule="auto"/>
                    <w:rPr>
                      <w:b/>
                      <w:lang w:val="el-GR"/>
                    </w:rPr>
                  </w:pPr>
                </w:p>
              </w:tc>
              <w:tc>
                <w:tcPr>
                  <w:tcW w:w="547" w:type="pct"/>
                </w:tcPr>
                <w:p w14:paraId="694706ED" w14:textId="77777777" w:rsidR="007340CA" w:rsidRPr="00603221" w:rsidRDefault="007340CA" w:rsidP="009C5EA6">
                  <w:pPr>
                    <w:tabs>
                      <w:tab w:val="left" w:pos="-2268"/>
                    </w:tabs>
                    <w:spacing w:line="276" w:lineRule="auto"/>
                    <w:ind w:left="-108"/>
                    <w:rPr>
                      <w:b/>
                      <w:lang w:val="el-GR"/>
                    </w:rPr>
                  </w:pPr>
                </w:p>
              </w:tc>
              <w:tc>
                <w:tcPr>
                  <w:tcW w:w="640" w:type="pct"/>
                </w:tcPr>
                <w:p w14:paraId="64E1A051" w14:textId="77777777" w:rsidR="007340CA" w:rsidRPr="00603221" w:rsidRDefault="007340CA" w:rsidP="009C5EA6">
                  <w:pPr>
                    <w:tabs>
                      <w:tab w:val="left" w:pos="-2268"/>
                    </w:tabs>
                    <w:spacing w:line="276" w:lineRule="auto"/>
                    <w:ind w:left="-108"/>
                    <w:rPr>
                      <w:b/>
                      <w:lang w:val="el-GR"/>
                    </w:rPr>
                  </w:pPr>
                </w:p>
              </w:tc>
              <w:tc>
                <w:tcPr>
                  <w:tcW w:w="645" w:type="pct"/>
                </w:tcPr>
                <w:p w14:paraId="3ED024AF" w14:textId="77777777" w:rsidR="007340CA" w:rsidRPr="00603221" w:rsidRDefault="007340CA" w:rsidP="009C5EA6">
                  <w:pPr>
                    <w:tabs>
                      <w:tab w:val="left" w:pos="-2268"/>
                    </w:tabs>
                    <w:spacing w:line="276" w:lineRule="auto"/>
                    <w:ind w:left="-108"/>
                    <w:rPr>
                      <w:b/>
                      <w:lang w:val="el-GR"/>
                    </w:rPr>
                  </w:pPr>
                </w:p>
              </w:tc>
              <w:tc>
                <w:tcPr>
                  <w:tcW w:w="607" w:type="pct"/>
                </w:tcPr>
                <w:p w14:paraId="521C1E92" w14:textId="77777777" w:rsidR="007340CA" w:rsidRPr="00603221" w:rsidRDefault="007340CA" w:rsidP="009C5EA6">
                  <w:pPr>
                    <w:tabs>
                      <w:tab w:val="left" w:pos="-2268"/>
                    </w:tabs>
                    <w:spacing w:line="276" w:lineRule="auto"/>
                    <w:ind w:left="72"/>
                    <w:rPr>
                      <w:b/>
                      <w:lang w:val="el-GR"/>
                    </w:rPr>
                  </w:pPr>
                </w:p>
              </w:tc>
              <w:tc>
                <w:tcPr>
                  <w:tcW w:w="763" w:type="pct"/>
                </w:tcPr>
                <w:p w14:paraId="1BCDAE71" w14:textId="77777777" w:rsidR="007340CA" w:rsidRPr="00603221" w:rsidRDefault="007340CA" w:rsidP="009C5EA6">
                  <w:pPr>
                    <w:tabs>
                      <w:tab w:val="left" w:pos="-2268"/>
                    </w:tabs>
                    <w:spacing w:line="276" w:lineRule="auto"/>
                    <w:rPr>
                      <w:b/>
                      <w:lang w:val="el-GR"/>
                    </w:rPr>
                  </w:pPr>
                </w:p>
              </w:tc>
              <w:tc>
                <w:tcPr>
                  <w:tcW w:w="845" w:type="pct"/>
                </w:tcPr>
                <w:p w14:paraId="3CA9F201" w14:textId="77777777" w:rsidR="007340CA" w:rsidRPr="00603221" w:rsidRDefault="007340CA" w:rsidP="009C5EA6">
                  <w:pPr>
                    <w:tabs>
                      <w:tab w:val="left" w:pos="-2268"/>
                    </w:tabs>
                    <w:spacing w:line="276" w:lineRule="auto"/>
                    <w:rPr>
                      <w:b/>
                      <w:lang w:val="el-GR"/>
                    </w:rPr>
                  </w:pPr>
                </w:p>
              </w:tc>
              <w:tc>
                <w:tcPr>
                  <w:tcW w:w="781" w:type="pct"/>
                </w:tcPr>
                <w:p w14:paraId="5EB5D8BE" w14:textId="77777777" w:rsidR="007340CA" w:rsidRPr="00603221" w:rsidRDefault="007340CA" w:rsidP="009C5EA6">
                  <w:pPr>
                    <w:tabs>
                      <w:tab w:val="left" w:pos="-2268"/>
                    </w:tabs>
                    <w:spacing w:line="276" w:lineRule="auto"/>
                    <w:rPr>
                      <w:b/>
                      <w:lang w:val="el-GR"/>
                    </w:rPr>
                  </w:pPr>
                </w:p>
              </w:tc>
            </w:tr>
          </w:tbl>
          <w:p w14:paraId="6347732D" w14:textId="77777777" w:rsidR="007340CA" w:rsidRPr="00603221" w:rsidRDefault="007340CA" w:rsidP="009C5EA6">
            <w:pPr>
              <w:pStyle w:val="Tabletext"/>
              <w:spacing w:line="276" w:lineRule="auto"/>
              <w:jc w:val="both"/>
              <w:rPr>
                <w:rFonts w:cs="Tahoma"/>
                <w:sz w:val="22"/>
                <w:szCs w:val="22"/>
              </w:rPr>
            </w:pPr>
          </w:p>
          <w:p w14:paraId="471A6F5F"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C2F75A3" w14:textId="77777777" w:rsidR="007340CA" w:rsidRPr="00603221" w:rsidRDefault="007340CA">
            <w:pPr>
              <w:numPr>
                <w:ilvl w:val="0"/>
                <w:numId w:val="9"/>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3C0DE29"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D64694" w14:paraId="7F1A8B83" w14:textId="77777777" w:rsidTr="009C5EA6">
        <w:tc>
          <w:tcPr>
            <w:tcW w:w="675" w:type="dxa"/>
            <w:shd w:val="clear" w:color="auto" w:fill="D9D9D9"/>
          </w:tcPr>
          <w:p w14:paraId="5779FB9C"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7DB67FB0" w14:textId="71B115B0"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EA772A">
              <w:rPr>
                <w:b/>
                <w:bCs/>
                <w:lang w:val="el-GR" w:eastAsia="el-GR"/>
              </w:rPr>
              <w:fldChar w:fldCharType="begin"/>
            </w:r>
            <w:r w:rsidR="00F05738">
              <w:rPr>
                <w:b/>
                <w:bCs/>
                <w:lang w:val="el-GR" w:eastAsia="el-GR"/>
              </w:rPr>
              <w:instrText xml:space="preserve"> REF _Ref122528826 \r \h </w:instrText>
            </w:r>
            <w:r w:rsidR="00EA772A">
              <w:rPr>
                <w:b/>
                <w:bCs/>
                <w:lang w:val="el-GR" w:eastAsia="el-GR"/>
              </w:rPr>
            </w:r>
            <w:r w:rsidR="00EA772A">
              <w:rPr>
                <w:b/>
                <w:bCs/>
                <w:lang w:val="el-GR" w:eastAsia="el-GR"/>
              </w:rPr>
              <w:fldChar w:fldCharType="separate"/>
            </w:r>
            <w:r w:rsidR="00D64694">
              <w:rPr>
                <w:b/>
                <w:bCs/>
                <w:lang w:val="el-GR" w:eastAsia="el-GR"/>
              </w:rPr>
              <w:t>2.2.6.2</w:t>
            </w:r>
            <w:r w:rsidR="00EA772A">
              <w:rPr>
                <w:b/>
                <w:bCs/>
                <w:lang w:val="el-GR" w:eastAsia="el-GR"/>
              </w:rPr>
              <w:fldChar w:fldCharType="end"/>
            </w:r>
          </w:p>
          <w:p w14:paraId="5D4D71FB"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64694" w14:paraId="513EF37C" w14:textId="77777777" w:rsidTr="009C5EA6">
        <w:trPr>
          <w:trHeight w:val="1063"/>
        </w:trPr>
        <w:tc>
          <w:tcPr>
            <w:tcW w:w="675" w:type="dxa"/>
          </w:tcPr>
          <w:p w14:paraId="38671EEB" w14:textId="77777777" w:rsidR="00135A3A" w:rsidRPr="00603221" w:rsidRDefault="00135A3A" w:rsidP="00135A3A">
            <w:r w:rsidRPr="00603221">
              <w:rPr>
                <w:lang w:val="el-GR"/>
              </w:rPr>
              <w:t>4</w:t>
            </w:r>
            <w:r w:rsidRPr="00603221">
              <w:t>.1</w:t>
            </w:r>
          </w:p>
        </w:tc>
        <w:tc>
          <w:tcPr>
            <w:tcW w:w="9180" w:type="dxa"/>
          </w:tcPr>
          <w:p w14:paraId="671A00C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D64694" w14:paraId="21D26C5D" w14:textId="77777777" w:rsidTr="00F05738">
              <w:trPr>
                <w:trHeight w:val="788"/>
              </w:trPr>
              <w:tc>
                <w:tcPr>
                  <w:tcW w:w="262" w:type="pct"/>
                  <w:shd w:val="clear" w:color="auto" w:fill="E0E0E0"/>
                  <w:vAlign w:val="center"/>
                </w:tcPr>
                <w:p w14:paraId="6B9D93BC" w14:textId="77777777" w:rsidR="00135A3A" w:rsidRPr="00603221" w:rsidRDefault="00135A3A" w:rsidP="00135A3A">
                  <w:pPr>
                    <w:spacing w:line="276" w:lineRule="auto"/>
                  </w:pPr>
                  <w:r w:rsidRPr="00603221">
                    <w:t>Α/Α</w:t>
                  </w:r>
                </w:p>
              </w:tc>
              <w:tc>
                <w:tcPr>
                  <w:tcW w:w="1130" w:type="pct"/>
                  <w:shd w:val="clear" w:color="auto" w:fill="E0E0E0"/>
                  <w:vAlign w:val="center"/>
                </w:tcPr>
                <w:p w14:paraId="17397648"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27B59B0"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212C6A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00D57EA"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5AF2707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64694" w14:paraId="71853583" w14:textId="77777777" w:rsidTr="00F05738">
              <w:trPr>
                <w:trHeight w:val="394"/>
              </w:trPr>
              <w:tc>
                <w:tcPr>
                  <w:tcW w:w="262" w:type="pct"/>
                  <w:vAlign w:val="center"/>
                </w:tcPr>
                <w:p w14:paraId="2093F66A" w14:textId="77777777" w:rsidR="00135A3A" w:rsidRPr="00603221" w:rsidRDefault="00135A3A" w:rsidP="00135A3A">
                  <w:pPr>
                    <w:spacing w:line="276" w:lineRule="auto"/>
                    <w:rPr>
                      <w:lang w:val="el-GR"/>
                    </w:rPr>
                  </w:pPr>
                </w:p>
              </w:tc>
              <w:tc>
                <w:tcPr>
                  <w:tcW w:w="1130" w:type="pct"/>
                  <w:vAlign w:val="center"/>
                </w:tcPr>
                <w:p w14:paraId="6761170C" w14:textId="77777777" w:rsidR="00135A3A" w:rsidRPr="00603221" w:rsidRDefault="00135A3A" w:rsidP="00135A3A">
                  <w:pPr>
                    <w:spacing w:line="276" w:lineRule="auto"/>
                    <w:rPr>
                      <w:lang w:val="el-GR"/>
                    </w:rPr>
                  </w:pPr>
                </w:p>
              </w:tc>
              <w:tc>
                <w:tcPr>
                  <w:tcW w:w="1130" w:type="pct"/>
                  <w:vAlign w:val="center"/>
                </w:tcPr>
                <w:p w14:paraId="12BE1FB3" w14:textId="77777777" w:rsidR="00135A3A" w:rsidRPr="00603221" w:rsidRDefault="00135A3A" w:rsidP="00135A3A">
                  <w:pPr>
                    <w:spacing w:line="276" w:lineRule="auto"/>
                    <w:rPr>
                      <w:lang w:val="el-GR"/>
                    </w:rPr>
                  </w:pPr>
                </w:p>
              </w:tc>
              <w:tc>
                <w:tcPr>
                  <w:tcW w:w="1132" w:type="pct"/>
                  <w:vAlign w:val="center"/>
                </w:tcPr>
                <w:p w14:paraId="22D2BE91" w14:textId="77777777" w:rsidR="00135A3A" w:rsidRPr="00603221" w:rsidRDefault="00135A3A" w:rsidP="00135A3A">
                  <w:pPr>
                    <w:spacing w:line="276" w:lineRule="auto"/>
                    <w:rPr>
                      <w:lang w:val="el-GR"/>
                    </w:rPr>
                  </w:pPr>
                </w:p>
              </w:tc>
              <w:tc>
                <w:tcPr>
                  <w:tcW w:w="552" w:type="pct"/>
                  <w:vAlign w:val="center"/>
                </w:tcPr>
                <w:p w14:paraId="09E57E6C" w14:textId="77777777" w:rsidR="00135A3A" w:rsidRPr="00603221" w:rsidRDefault="00135A3A" w:rsidP="00135A3A">
                  <w:pPr>
                    <w:spacing w:line="276" w:lineRule="auto"/>
                    <w:rPr>
                      <w:lang w:val="el-GR"/>
                    </w:rPr>
                  </w:pPr>
                </w:p>
              </w:tc>
              <w:tc>
                <w:tcPr>
                  <w:tcW w:w="794" w:type="pct"/>
                  <w:shd w:val="clear" w:color="auto" w:fill="C0C0C0"/>
                </w:tcPr>
                <w:p w14:paraId="442F9C1F" w14:textId="77777777" w:rsidR="00135A3A" w:rsidRPr="00603221" w:rsidRDefault="00135A3A" w:rsidP="00135A3A">
                  <w:pPr>
                    <w:spacing w:line="276" w:lineRule="auto"/>
                    <w:rPr>
                      <w:lang w:val="el-GR"/>
                    </w:rPr>
                  </w:pPr>
                </w:p>
              </w:tc>
            </w:tr>
            <w:tr w:rsidR="00135A3A" w:rsidRPr="00D64694" w14:paraId="0312E3D6" w14:textId="77777777" w:rsidTr="00F05738">
              <w:trPr>
                <w:trHeight w:val="394"/>
              </w:trPr>
              <w:tc>
                <w:tcPr>
                  <w:tcW w:w="262" w:type="pct"/>
                  <w:vAlign w:val="center"/>
                </w:tcPr>
                <w:p w14:paraId="1E62E425" w14:textId="77777777" w:rsidR="00135A3A" w:rsidRPr="00603221" w:rsidRDefault="00135A3A" w:rsidP="00135A3A">
                  <w:pPr>
                    <w:spacing w:line="276" w:lineRule="auto"/>
                    <w:rPr>
                      <w:lang w:val="el-GR"/>
                    </w:rPr>
                  </w:pPr>
                </w:p>
              </w:tc>
              <w:tc>
                <w:tcPr>
                  <w:tcW w:w="1130" w:type="pct"/>
                  <w:vAlign w:val="center"/>
                </w:tcPr>
                <w:p w14:paraId="52D7152A" w14:textId="77777777" w:rsidR="00135A3A" w:rsidRPr="00603221" w:rsidRDefault="00135A3A" w:rsidP="00135A3A">
                  <w:pPr>
                    <w:spacing w:line="276" w:lineRule="auto"/>
                    <w:rPr>
                      <w:lang w:val="el-GR"/>
                    </w:rPr>
                  </w:pPr>
                </w:p>
              </w:tc>
              <w:tc>
                <w:tcPr>
                  <w:tcW w:w="1130" w:type="pct"/>
                  <w:vAlign w:val="center"/>
                </w:tcPr>
                <w:p w14:paraId="2053CF2A" w14:textId="77777777" w:rsidR="00135A3A" w:rsidRPr="00603221" w:rsidRDefault="00135A3A" w:rsidP="00135A3A">
                  <w:pPr>
                    <w:spacing w:line="276" w:lineRule="auto"/>
                    <w:rPr>
                      <w:lang w:val="el-GR"/>
                    </w:rPr>
                  </w:pPr>
                </w:p>
              </w:tc>
              <w:tc>
                <w:tcPr>
                  <w:tcW w:w="1132" w:type="pct"/>
                  <w:vAlign w:val="center"/>
                </w:tcPr>
                <w:p w14:paraId="4A3F4F1B" w14:textId="77777777" w:rsidR="00135A3A" w:rsidRPr="00603221" w:rsidRDefault="00135A3A" w:rsidP="00135A3A">
                  <w:pPr>
                    <w:spacing w:line="276" w:lineRule="auto"/>
                    <w:rPr>
                      <w:lang w:val="el-GR"/>
                    </w:rPr>
                  </w:pPr>
                </w:p>
              </w:tc>
              <w:tc>
                <w:tcPr>
                  <w:tcW w:w="552" w:type="pct"/>
                  <w:vAlign w:val="center"/>
                </w:tcPr>
                <w:p w14:paraId="79CA9845" w14:textId="77777777" w:rsidR="00135A3A" w:rsidRPr="00603221" w:rsidRDefault="00135A3A" w:rsidP="00135A3A">
                  <w:pPr>
                    <w:spacing w:line="276" w:lineRule="auto"/>
                    <w:rPr>
                      <w:lang w:val="el-GR"/>
                    </w:rPr>
                  </w:pPr>
                </w:p>
              </w:tc>
              <w:tc>
                <w:tcPr>
                  <w:tcW w:w="794" w:type="pct"/>
                  <w:shd w:val="clear" w:color="auto" w:fill="C0C0C0"/>
                </w:tcPr>
                <w:p w14:paraId="6C408A9F" w14:textId="77777777" w:rsidR="00135A3A" w:rsidRPr="00603221" w:rsidRDefault="00135A3A" w:rsidP="00135A3A">
                  <w:pPr>
                    <w:spacing w:line="276" w:lineRule="auto"/>
                    <w:rPr>
                      <w:lang w:val="el-GR"/>
                    </w:rPr>
                  </w:pPr>
                </w:p>
              </w:tc>
            </w:tr>
            <w:tr w:rsidR="00135A3A" w:rsidRPr="00D64694" w14:paraId="25FA69B8" w14:textId="77777777" w:rsidTr="00F05738">
              <w:trPr>
                <w:trHeight w:val="394"/>
              </w:trPr>
              <w:tc>
                <w:tcPr>
                  <w:tcW w:w="262" w:type="pct"/>
                  <w:vAlign w:val="center"/>
                </w:tcPr>
                <w:p w14:paraId="06BB35C7" w14:textId="77777777" w:rsidR="00135A3A" w:rsidRPr="00603221" w:rsidRDefault="00135A3A" w:rsidP="00135A3A">
                  <w:pPr>
                    <w:spacing w:line="276" w:lineRule="auto"/>
                    <w:rPr>
                      <w:lang w:val="el-GR"/>
                    </w:rPr>
                  </w:pPr>
                </w:p>
              </w:tc>
              <w:tc>
                <w:tcPr>
                  <w:tcW w:w="1130" w:type="pct"/>
                  <w:vAlign w:val="center"/>
                </w:tcPr>
                <w:p w14:paraId="570ACD24" w14:textId="77777777" w:rsidR="00135A3A" w:rsidRPr="00603221" w:rsidRDefault="00135A3A" w:rsidP="00135A3A">
                  <w:pPr>
                    <w:spacing w:line="276" w:lineRule="auto"/>
                    <w:rPr>
                      <w:lang w:val="el-GR"/>
                    </w:rPr>
                  </w:pPr>
                </w:p>
              </w:tc>
              <w:tc>
                <w:tcPr>
                  <w:tcW w:w="1130" w:type="pct"/>
                  <w:vAlign w:val="center"/>
                </w:tcPr>
                <w:p w14:paraId="546CB13D" w14:textId="77777777" w:rsidR="00135A3A" w:rsidRPr="00603221" w:rsidRDefault="00135A3A" w:rsidP="00135A3A">
                  <w:pPr>
                    <w:spacing w:line="276" w:lineRule="auto"/>
                    <w:rPr>
                      <w:lang w:val="el-GR"/>
                    </w:rPr>
                  </w:pPr>
                </w:p>
              </w:tc>
              <w:tc>
                <w:tcPr>
                  <w:tcW w:w="1132" w:type="pct"/>
                  <w:vAlign w:val="center"/>
                </w:tcPr>
                <w:p w14:paraId="68D8538A" w14:textId="77777777" w:rsidR="00135A3A" w:rsidRPr="00603221" w:rsidRDefault="00135A3A" w:rsidP="00135A3A">
                  <w:pPr>
                    <w:spacing w:line="276" w:lineRule="auto"/>
                    <w:rPr>
                      <w:lang w:val="el-GR"/>
                    </w:rPr>
                  </w:pPr>
                </w:p>
              </w:tc>
              <w:tc>
                <w:tcPr>
                  <w:tcW w:w="552" w:type="pct"/>
                  <w:vAlign w:val="center"/>
                </w:tcPr>
                <w:p w14:paraId="4E09C1EE" w14:textId="77777777" w:rsidR="00135A3A" w:rsidRPr="00603221" w:rsidRDefault="00135A3A" w:rsidP="00135A3A">
                  <w:pPr>
                    <w:spacing w:line="276" w:lineRule="auto"/>
                    <w:rPr>
                      <w:lang w:val="el-GR"/>
                    </w:rPr>
                  </w:pPr>
                </w:p>
              </w:tc>
              <w:tc>
                <w:tcPr>
                  <w:tcW w:w="794" w:type="pct"/>
                  <w:shd w:val="clear" w:color="auto" w:fill="C0C0C0"/>
                </w:tcPr>
                <w:p w14:paraId="67619768" w14:textId="77777777" w:rsidR="00135A3A" w:rsidRPr="00603221" w:rsidRDefault="00135A3A" w:rsidP="00135A3A">
                  <w:pPr>
                    <w:spacing w:line="276" w:lineRule="auto"/>
                    <w:rPr>
                      <w:lang w:val="el-GR"/>
                    </w:rPr>
                  </w:pPr>
                </w:p>
              </w:tc>
            </w:tr>
            <w:tr w:rsidR="00135A3A" w:rsidRPr="00D64694" w14:paraId="1FCE55B8" w14:textId="77777777" w:rsidTr="00F05738">
              <w:trPr>
                <w:trHeight w:val="380"/>
              </w:trPr>
              <w:tc>
                <w:tcPr>
                  <w:tcW w:w="3654" w:type="pct"/>
                  <w:gridSpan w:val="4"/>
                  <w:tcBorders>
                    <w:bottom w:val="single" w:sz="4" w:space="0" w:color="000080"/>
                  </w:tcBorders>
                  <w:shd w:val="clear" w:color="auto" w:fill="C0C0C0"/>
                  <w:vAlign w:val="center"/>
                </w:tcPr>
                <w:p w14:paraId="12B671C4"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7C372F56"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C1FECDA" w14:textId="77777777" w:rsidR="00135A3A" w:rsidRPr="00603221" w:rsidRDefault="00135A3A" w:rsidP="00135A3A">
                  <w:pPr>
                    <w:spacing w:line="276" w:lineRule="auto"/>
                    <w:rPr>
                      <w:lang w:val="el-GR"/>
                    </w:rPr>
                  </w:pPr>
                </w:p>
              </w:tc>
            </w:tr>
          </w:tbl>
          <w:p w14:paraId="49BB2452" w14:textId="77777777" w:rsidR="00135A3A" w:rsidRPr="00603221" w:rsidRDefault="00135A3A" w:rsidP="00135A3A">
            <w:pPr>
              <w:autoSpaceDE w:val="0"/>
              <w:autoSpaceDN w:val="0"/>
              <w:adjustRightInd w:val="0"/>
              <w:spacing w:after="70"/>
              <w:jc w:val="left"/>
              <w:rPr>
                <w:b/>
                <w:bCs/>
                <w:lang w:val="el-GR" w:eastAsia="el-GR"/>
              </w:rPr>
            </w:pPr>
          </w:p>
          <w:p w14:paraId="2B6D4BA3"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D64694" w14:paraId="00E9C716" w14:textId="77777777" w:rsidTr="00F05738">
              <w:trPr>
                <w:trHeight w:val="788"/>
              </w:trPr>
              <w:tc>
                <w:tcPr>
                  <w:tcW w:w="262" w:type="pct"/>
                  <w:shd w:val="clear" w:color="auto" w:fill="E0E0E0"/>
                  <w:vAlign w:val="center"/>
                </w:tcPr>
                <w:p w14:paraId="1AFB6AA2"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3A36881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0FBFE2"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C411FA9"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968791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37F9B036"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D64694" w14:paraId="0C395A3C" w14:textId="77777777" w:rsidTr="00F05738">
              <w:trPr>
                <w:trHeight w:val="380"/>
              </w:trPr>
              <w:tc>
                <w:tcPr>
                  <w:tcW w:w="262" w:type="pct"/>
                  <w:vAlign w:val="center"/>
                </w:tcPr>
                <w:p w14:paraId="238744B3" w14:textId="77777777" w:rsidR="00135A3A" w:rsidRPr="00603221" w:rsidRDefault="00135A3A" w:rsidP="00135A3A">
                  <w:pPr>
                    <w:spacing w:line="276" w:lineRule="auto"/>
                    <w:rPr>
                      <w:lang w:val="el-GR"/>
                    </w:rPr>
                  </w:pPr>
                </w:p>
              </w:tc>
              <w:tc>
                <w:tcPr>
                  <w:tcW w:w="1147" w:type="pct"/>
                  <w:vAlign w:val="center"/>
                </w:tcPr>
                <w:p w14:paraId="1763593A" w14:textId="77777777" w:rsidR="00135A3A" w:rsidRPr="00603221" w:rsidRDefault="00135A3A" w:rsidP="00135A3A">
                  <w:pPr>
                    <w:spacing w:line="276" w:lineRule="auto"/>
                    <w:rPr>
                      <w:lang w:val="el-GR"/>
                    </w:rPr>
                  </w:pPr>
                </w:p>
              </w:tc>
              <w:tc>
                <w:tcPr>
                  <w:tcW w:w="1146" w:type="pct"/>
                  <w:vAlign w:val="center"/>
                </w:tcPr>
                <w:p w14:paraId="5962CF03" w14:textId="77777777" w:rsidR="00135A3A" w:rsidRPr="00603221" w:rsidRDefault="00135A3A" w:rsidP="00135A3A">
                  <w:pPr>
                    <w:spacing w:line="276" w:lineRule="auto"/>
                    <w:rPr>
                      <w:lang w:val="el-GR"/>
                    </w:rPr>
                  </w:pPr>
                </w:p>
              </w:tc>
              <w:tc>
                <w:tcPr>
                  <w:tcW w:w="1147" w:type="pct"/>
                  <w:vAlign w:val="center"/>
                </w:tcPr>
                <w:p w14:paraId="3EAC8C7B" w14:textId="77777777" w:rsidR="00135A3A" w:rsidRPr="00603221" w:rsidRDefault="00135A3A" w:rsidP="00135A3A">
                  <w:pPr>
                    <w:spacing w:line="276" w:lineRule="auto"/>
                    <w:rPr>
                      <w:lang w:val="el-GR"/>
                    </w:rPr>
                  </w:pPr>
                </w:p>
              </w:tc>
              <w:tc>
                <w:tcPr>
                  <w:tcW w:w="504" w:type="pct"/>
                  <w:vAlign w:val="center"/>
                </w:tcPr>
                <w:p w14:paraId="7C961981" w14:textId="77777777" w:rsidR="00135A3A" w:rsidRPr="00603221" w:rsidRDefault="00135A3A" w:rsidP="00135A3A">
                  <w:pPr>
                    <w:spacing w:line="276" w:lineRule="auto"/>
                    <w:rPr>
                      <w:lang w:val="el-GR"/>
                    </w:rPr>
                  </w:pPr>
                </w:p>
              </w:tc>
              <w:tc>
                <w:tcPr>
                  <w:tcW w:w="794" w:type="pct"/>
                  <w:shd w:val="clear" w:color="auto" w:fill="C0C0C0"/>
                </w:tcPr>
                <w:p w14:paraId="255D6D5D" w14:textId="77777777" w:rsidR="00135A3A" w:rsidRPr="00603221" w:rsidRDefault="00135A3A" w:rsidP="00135A3A">
                  <w:pPr>
                    <w:spacing w:line="276" w:lineRule="auto"/>
                    <w:rPr>
                      <w:lang w:val="el-GR"/>
                    </w:rPr>
                  </w:pPr>
                </w:p>
              </w:tc>
            </w:tr>
            <w:tr w:rsidR="00135A3A" w:rsidRPr="00D64694" w14:paraId="293EBCE3" w14:textId="77777777" w:rsidTr="00F05738">
              <w:trPr>
                <w:trHeight w:val="394"/>
              </w:trPr>
              <w:tc>
                <w:tcPr>
                  <w:tcW w:w="262" w:type="pct"/>
                  <w:vAlign w:val="center"/>
                </w:tcPr>
                <w:p w14:paraId="0F477449" w14:textId="77777777" w:rsidR="00135A3A" w:rsidRPr="00603221" w:rsidRDefault="00135A3A" w:rsidP="00135A3A">
                  <w:pPr>
                    <w:spacing w:line="276" w:lineRule="auto"/>
                    <w:rPr>
                      <w:lang w:val="el-GR"/>
                    </w:rPr>
                  </w:pPr>
                </w:p>
              </w:tc>
              <w:tc>
                <w:tcPr>
                  <w:tcW w:w="1147" w:type="pct"/>
                  <w:vAlign w:val="center"/>
                </w:tcPr>
                <w:p w14:paraId="4344C8BF" w14:textId="77777777" w:rsidR="00135A3A" w:rsidRPr="00603221" w:rsidRDefault="00135A3A" w:rsidP="00135A3A">
                  <w:pPr>
                    <w:spacing w:line="276" w:lineRule="auto"/>
                    <w:rPr>
                      <w:lang w:val="el-GR"/>
                    </w:rPr>
                  </w:pPr>
                </w:p>
              </w:tc>
              <w:tc>
                <w:tcPr>
                  <w:tcW w:w="1146" w:type="pct"/>
                  <w:vAlign w:val="center"/>
                </w:tcPr>
                <w:p w14:paraId="40D61204" w14:textId="77777777" w:rsidR="00135A3A" w:rsidRPr="00603221" w:rsidRDefault="00135A3A" w:rsidP="00135A3A">
                  <w:pPr>
                    <w:spacing w:line="276" w:lineRule="auto"/>
                    <w:rPr>
                      <w:lang w:val="el-GR"/>
                    </w:rPr>
                  </w:pPr>
                </w:p>
              </w:tc>
              <w:tc>
                <w:tcPr>
                  <w:tcW w:w="1147" w:type="pct"/>
                  <w:vAlign w:val="center"/>
                </w:tcPr>
                <w:p w14:paraId="6F7DF9FE" w14:textId="77777777" w:rsidR="00135A3A" w:rsidRPr="00603221" w:rsidRDefault="00135A3A" w:rsidP="00135A3A">
                  <w:pPr>
                    <w:spacing w:line="276" w:lineRule="auto"/>
                    <w:rPr>
                      <w:lang w:val="el-GR"/>
                    </w:rPr>
                  </w:pPr>
                </w:p>
              </w:tc>
              <w:tc>
                <w:tcPr>
                  <w:tcW w:w="504" w:type="pct"/>
                  <w:vAlign w:val="center"/>
                </w:tcPr>
                <w:p w14:paraId="4EEC7D9C" w14:textId="77777777" w:rsidR="00135A3A" w:rsidRPr="00603221" w:rsidRDefault="00135A3A" w:rsidP="00135A3A">
                  <w:pPr>
                    <w:spacing w:line="276" w:lineRule="auto"/>
                    <w:rPr>
                      <w:lang w:val="el-GR"/>
                    </w:rPr>
                  </w:pPr>
                </w:p>
              </w:tc>
              <w:tc>
                <w:tcPr>
                  <w:tcW w:w="794" w:type="pct"/>
                  <w:shd w:val="clear" w:color="auto" w:fill="C0C0C0"/>
                </w:tcPr>
                <w:p w14:paraId="619B98B8" w14:textId="77777777" w:rsidR="00135A3A" w:rsidRPr="00603221" w:rsidRDefault="00135A3A" w:rsidP="00135A3A">
                  <w:pPr>
                    <w:spacing w:line="276" w:lineRule="auto"/>
                    <w:rPr>
                      <w:lang w:val="el-GR"/>
                    </w:rPr>
                  </w:pPr>
                </w:p>
              </w:tc>
            </w:tr>
            <w:tr w:rsidR="00135A3A" w:rsidRPr="00D64694" w14:paraId="242CDEED" w14:textId="77777777" w:rsidTr="00F05738">
              <w:trPr>
                <w:trHeight w:val="394"/>
              </w:trPr>
              <w:tc>
                <w:tcPr>
                  <w:tcW w:w="262" w:type="pct"/>
                  <w:vAlign w:val="center"/>
                </w:tcPr>
                <w:p w14:paraId="66E11579" w14:textId="77777777" w:rsidR="00135A3A" w:rsidRPr="00603221" w:rsidRDefault="00135A3A" w:rsidP="00135A3A">
                  <w:pPr>
                    <w:spacing w:line="276" w:lineRule="auto"/>
                    <w:rPr>
                      <w:lang w:val="el-GR"/>
                    </w:rPr>
                  </w:pPr>
                </w:p>
              </w:tc>
              <w:tc>
                <w:tcPr>
                  <w:tcW w:w="1147" w:type="pct"/>
                  <w:vAlign w:val="center"/>
                </w:tcPr>
                <w:p w14:paraId="6401A7F5" w14:textId="77777777" w:rsidR="00135A3A" w:rsidRPr="00603221" w:rsidRDefault="00135A3A" w:rsidP="00135A3A">
                  <w:pPr>
                    <w:spacing w:line="276" w:lineRule="auto"/>
                    <w:rPr>
                      <w:lang w:val="el-GR"/>
                    </w:rPr>
                  </w:pPr>
                </w:p>
              </w:tc>
              <w:tc>
                <w:tcPr>
                  <w:tcW w:w="1146" w:type="pct"/>
                  <w:vAlign w:val="center"/>
                </w:tcPr>
                <w:p w14:paraId="2E955C83" w14:textId="77777777" w:rsidR="00135A3A" w:rsidRPr="00603221" w:rsidRDefault="00135A3A" w:rsidP="00135A3A">
                  <w:pPr>
                    <w:spacing w:line="276" w:lineRule="auto"/>
                    <w:rPr>
                      <w:lang w:val="el-GR"/>
                    </w:rPr>
                  </w:pPr>
                </w:p>
              </w:tc>
              <w:tc>
                <w:tcPr>
                  <w:tcW w:w="1147" w:type="pct"/>
                  <w:vAlign w:val="center"/>
                </w:tcPr>
                <w:p w14:paraId="330AE6C1" w14:textId="77777777" w:rsidR="00135A3A" w:rsidRPr="00603221" w:rsidRDefault="00135A3A" w:rsidP="00135A3A">
                  <w:pPr>
                    <w:spacing w:line="276" w:lineRule="auto"/>
                    <w:rPr>
                      <w:lang w:val="el-GR"/>
                    </w:rPr>
                  </w:pPr>
                </w:p>
              </w:tc>
              <w:tc>
                <w:tcPr>
                  <w:tcW w:w="504" w:type="pct"/>
                  <w:vAlign w:val="center"/>
                </w:tcPr>
                <w:p w14:paraId="444359CC" w14:textId="77777777" w:rsidR="00135A3A" w:rsidRPr="00603221" w:rsidRDefault="00135A3A" w:rsidP="00135A3A">
                  <w:pPr>
                    <w:spacing w:line="276" w:lineRule="auto"/>
                    <w:rPr>
                      <w:lang w:val="el-GR"/>
                    </w:rPr>
                  </w:pPr>
                </w:p>
              </w:tc>
              <w:tc>
                <w:tcPr>
                  <w:tcW w:w="794" w:type="pct"/>
                  <w:shd w:val="clear" w:color="auto" w:fill="C0C0C0"/>
                </w:tcPr>
                <w:p w14:paraId="66D8BF39" w14:textId="77777777" w:rsidR="00135A3A" w:rsidRPr="00603221" w:rsidRDefault="00135A3A" w:rsidP="00135A3A">
                  <w:pPr>
                    <w:spacing w:line="276" w:lineRule="auto"/>
                    <w:rPr>
                      <w:lang w:val="el-GR"/>
                    </w:rPr>
                  </w:pPr>
                </w:p>
              </w:tc>
            </w:tr>
            <w:tr w:rsidR="00135A3A" w:rsidRPr="00D64694" w14:paraId="18B30720" w14:textId="77777777" w:rsidTr="00F05738">
              <w:trPr>
                <w:trHeight w:val="394"/>
              </w:trPr>
              <w:tc>
                <w:tcPr>
                  <w:tcW w:w="3702" w:type="pct"/>
                  <w:gridSpan w:val="4"/>
                  <w:tcBorders>
                    <w:bottom w:val="single" w:sz="4" w:space="0" w:color="000080"/>
                  </w:tcBorders>
                  <w:shd w:val="clear" w:color="auto" w:fill="C0C0C0"/>
                  <w:vAlign w:val="center"/>
                </w:tcPr>
                <w:p w14:paraId="6870EF2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F94A3AF"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458409A" w14:textId="77777777" w:rsidR="00135A3A" w:rsidRPr="00603221" w:rsidRDefault="00135A3A" w:rsidP="00135A3A">
                  <w:pPr>
                    <w:spacing w:line="276" w:lineRule="auto"/>
                    <w:rPr>
                      <w:lang w:val="el-GR"/>
                    </w:rPr>
                  </w:pPr>
                </w:p>
              </w:tc>
            </w:tr>
          </w:tbl>
          <w:p w14:paraId="27250C6D" w14:textId="77777777" w:rsidR="00135A3A" w:rsidRPr="00603221" w:rsidRDefault="00135A3A" w:rsidP="00135A3A">
            <w:pPr>
              <w:autoSpaceDE w:val="0"/>
              <w:autoSpaceDN w:val="0"/>
              <w:adjustRightInd w:val="0"/>
              <w:spacing w:after="70"/>
              <w:jc w:val="left"/>
              <w:rPr>
                <w:b/>
                <w:bCs/>
                <w:lang w:val="el-GR" w:eastAsia="el-GR"/>
              </w:rPr>
            </w:pPr>
          </w:p>
          <w:p w14:paraId="535A751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D64694" w14:paraId="288ACBF0" w14:textId="77777777" w:rsidTr="00F05738">
              <w:trPr>
                <w:trHeight w:val="788"/>
              </w:trPr>
              <w:tc>
                <w:tcPr>
                  <w:tcW w:w="262" w:type="pct"/>
                  <w:shd w:val="clear" w:color="auto" w:fill="E0E0E0"/>
                  <w:vAlign w:val="center"/>
                </w:tcPr>
                <w:p w14:paraId="504B7FE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B767464"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A5C185E"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A1F815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75B1295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64694" w14:paraId="27135FA8" w14:textId="77777777" w:rsidTr="00F05738">
              <w:trPr>
                <w:trHeight w:val="394"/>
              </w:trPr>
              <w:tc>
                <w:tcPr>
                  <w:tcW w:w="262" w:type="pct"/>
                  <w:vAlign w:val="center"/>
                </w:tcPr>
                <w:p w14:paraId="6FBE82FD" w14:textId="77777777" w:rsidR="00135A3A" w:rsidRPr="00603221" w:rsidRDefault="00135A3A" w:rsidP="00135A3A">
                  <w:pPr>
                    <w:spacing w:line="276" w:lineRule="auto"/>
                    <w:rPr>
                      <w:lang w:val="el-GR"/>
                    </w:rPr>
                  </w:pPr>
                </w:p>
              </w:tc>
              <w:tc>
                <w:tcPr>
                  <w:tcW w:w="2261" w:type="pct"/>
                  <w:vAlign w:val="center"/>
                </w:tcPr>
                <w:p w14:paraId="7AB404B7" w14:textId="77777777" w:rsidR="00135A3A" w:rsidRPr="00603221" w:rsidRDefault="00135A3A" w:rsidP="00135A3A">
                  <w:pPr>
                    <w:spacing w:line="276" w:lineRule="auto"/>
                    <w:rPr>
                      <w:lang w:val="el-GR"/>
                    </w:rPr>
                  </w:pPr>
                </w:p>
              </w:tc>
              <w:tc>
                <w:tcPr>
                  <w:tcW w:w="1130" w:type="pct"/>
                  <w:vAlign w:val="center"/>
                </w:tcPr>
                <w:p w14:paraId="6725D464" w14:textId="77777777" w:rsidR="00135A3A" w:rsidRPr="00603221" w:rsidRDefault="00135A3A" w:rsidP="00135A3A">
                  <w:pPr>
                    <w:spacing w:line="276" w:lineRule="auto"/>
                    <w:rPr>
                      <w:lang w:val="el-GR"/>
                    </w:rPr>
                  </w:pPr>
                </w:p>
              </w:tc>
              <w:tc>
                <w:tcPr>
                  <w:tcW w:w="553" w:type="pct"/>
                  <w:vAlign w:val="center"/>
                </w:tcPr>
                <w:p w14:paraId="31520088" w14:textId="77777777" w:rsidR="00135A3A" w:rsidRPr="00603221" w:rsidRDefault="00135A3A" w:rsidP="00135A3A">
                  <w:pPr>
                    <w:spacing w:line="276" w:lineRule="auto"/>
                    <w:rPr>
                      <w:lang w:val="el-GR"/>
                    </w:rPr>
                  </w:pPr>
                </w:p>
              </w:tc>
              <w:tc>
                <w:tcPr>
                  <w:tcW w:w="795" w:type="pct"/>
                  <w:shd w:val="clear" w:color="auto" w:fill="C0C0C0"/>
                </w:tcPr>
                <w:p w14:paraId="31EB3314" w14:textId="77777777" w:rsidR="00135A3A" w:rsidRPr="00603221" w:rsidRDefault="00135A3A" w:rsidP="00135A3A">
                  <w:pPr>
                    <w:spacing w:line="276" w:lineRule="auto"/>
                    <w:rPr>
                      <w:lang w:val="el-GR"/>
                    </w:rPr>
                  </w:pPr>
                </w:p>
              </w:tc>
            </w:tr>
            <w:tr w:rsidR="00135A3A" w:rsidRPr="00D64694" w14:paraId="26E4ADBD" w14:textId="77777777" w:rsidTr="00F05738">
              <w:trPr>
                <w:trHeight w:val="394"/>
              </w:trPr>
              <w:tc>
                <w:tcPr>
                  <w:tcW w:w="262" w:type="pct"/>
                  <w:vAlign w:val="center"/>
                </w:tcPr>
                <w:p w14:paraId="2D497E42" w14:textId="77777777" w:rsidR="00135A3A" w:rsidRPr="00603221" w:rsidRDefault="00135A3A" w:rsidP="00135A3A">
                  <w:pPr>
                    <w:spacing w:line="276" w:lineRule="auto"/>
                    <w:rPr>
                      <w:lang w:val="el-GR"/>
                    </w:rPr>
                  </w:pPr>
                </w:p>
              </w:tc>
              <w:tc>
                <w:tcPr>
                  <w:tcW w:w="2261" w:type="pct"/>
                  <w:vAlign w:val="center"/>
                </w:tcPr>
                <w:p w14:paraId="777D75BA" w14:textId="77777777" w:rsidR="00135A3A" w:rsidRPr="00603221" w:rsidRDefault="00135A3A" w:rsidP="00135A3A">
                  <w:pPr>
                    <w:spacing w:line="276" w:lineRule="auto"/>
                    <w:rPr>
                      <w:lang w:val="el-GR"/>
                    </w:rPr>
                  </w:pPr>
                </w:p>
              </w:tc>
              <w:tc>
                <w:tcPr>
                  <w:tcW w:w="1130" w:type="pct"/>
                  <w:vAlign w:val="center"/>
                </w:tcPr>
                <w:p w14:paraId="231A52EA" w14:textId="77777777" w:rsidR="00135A3A" w:rsidRPr="00603221" w:rsidRDefault="00135A3A" w:rsidP="00135A3A">
                  <w:pPr>
                    <w:spacing w:line="276" w:lineRule="auto"/>
                    <w:rPr>
                      <w:lang w:val="el-GR"/>
                    </w:rPr>
                  </w:pPr>
                </w:p>
              </w:tc>
              <w:tc>
                <w:tcPr>
                  <w:tcW w:w="553" w:type="pct"/>
                  <w:vAlign w:val="center"/>
                </w:tcPr>
                <w:p w14:paraId="43EB95AD" w14:textId="77777777" w:rsidR="00135A3A" w:rsidRPr="00603221" w:rsidRDefault="00135A3A" w:rsidP="00135A3A">
                  <w:pPr>
                    <w:spacing w:line="276" w:lineRule="auto"/>
                    <w:rPr>
                      <w:lang w:val="el-GR"/>
                    </w:rPr>
                  </w:pPr>
                </w:p>
              </w:tc>
              <w:tc>
                <w:tcPr>
                  <w:tcW w:w="795" w:type="pct"/>
                  <w:shd w:val="clear" w:color="auto" w:fill="C0C0C0"/>
                </w:tcPr>
                <w:p w14:paraId="3FD9F04E" w14:textId="77777777" w:rsidR="00135A3A" w:rsidRPr="00603221" w:rsidRDefault="00135A3A" w:rsidP="00135A3A">
                  <w:pPr>
                    <w:spacing w:line="276" w:lineRule="auto"/>
                    <w:rPr>
                      <w:lang w:val="el-GR"/>
                    </w:rPr>
                  </w:pPr>
                </w:p>
              </w:tc>
            </w:tr>
            <w:tr w:rsidR="00135A3A" w:rsidRPr="00D64694" w14:paraId="155A2D01" w14:textId="77777777" w:rsidTr="00F05738">
              <w:trPr>
                <w:trHeight w:val="394"/>
              </w:trPr>
              <w:tc>
                <w:tcPr>
                  <w:tcW w:w="262" w:type="pct"/>
                  <w:vAlign w:val="center"/>
                </w:tcPr>
                <w:p w14:paraId="2DE9F77D" w14:textId="77777777" w:rsidR="00135A3A" w:rsidRPr="00603221" w:rsidRDefault="00135A3A" w:rsidP="00135A3A">
                  <w:pPr>
                    <w:spacing w:line="276" w:lineRule="auto"/>
                    <w:rPr>
                      <w:lang w:val="el-GR"/>
                    </w:rPr>
                  </w:pPr>
                </w:p>
              </w:tc>
              <w:tc>
                <w:tcPr>
                  <w:tcW w:w="2261" w:type="pct"/>
                  <w:vAlign w:val="center"/>
                </w:tcPr>
                <w:p w14:paraId="03C8495C" w14:textId="77777777" w:rsidR="00135A3A" w:rsidRPr="00603221" w:rsidRDefault="00135A3A" w:rsidP="00135A3A">
                  <w:pPr>
                    <w:spacing w:line="276" w:lineRule="auto"/>
                    <w:rPr>
                      <w:lang w:val="el-GR"/>
                    </w:rPr>
                  </w:pPr>
                </w:p>
              </w:tc>
              <w:tc>
                <w:tcPr>
                  <w:tcW w:w="1130" w:type="pct"/>
                  <w:vAlign w:val="center"/>
                </w:tcPr>
                <w:p w14:paraId="35B304D2" w14:textId="77777777" w:rsidR="00135A3A" w:rsidRPr="00603221" w:rsidRDefault="00135A3A" w:rsidP="00135A3A">
                  <w:pPr>
                    <w:spacing w:line="276" w:lineRule="auto"/>
                    <w:rPr>
                      <w:lang w:val="el-GR"/>
                    </w:rPr>
                  </w:pPr>
                </w:p>
              </w:tc>
              <w:tc>
                <w:tcPr>
                  <w:tcW w:w="553" w:type="pct"/>
                  <w:vAlign w:val="center"/>
                </w:tcPr>
                <w:p w14:paraId="2FCCC12F" w14:textId="77777777" w:rsidR="00135A3A" w:rsidRPr="00603221" w:rsidRDefault="00135A3A" w:rsidP="00135A3A">
                  <w:pPr>
                    <w:spacing w:line="276" w:lineRule="auto"/>
                    <w:rPr>
                      <w:lang w:val="el-GR"/>
                    </w:rPr>
                  </w:pPr>
                </w:p>
              </w:tc>
              <w:tc>
                <w:tcPr>
                  <w:tcW w:w="795" w:type="pct"/>
                  <w:shd w:val="clear" w:color="auto" w:fill="C0C0C0"/>
                </w:tcPr>
                <w:p w14:paraId="5D1BFA32" w14:textId="77777777" w:rsidR="00135A3A" w:rsidRPr="00603221" w:rsidRDefault="00135A3A" w:rsidP="00135A3A">
                  <w:pPr>
                    <w:spacing w:line="276" w:lineRule="auto"/>
                    <w:rPr>
                      <w:lang w:val="el-GR"/>
                    </w:rPr>
                  </w:pPr>
                </w:p>
              </w:tc>
            </w:tr>
            <w:tr w:rsidR="00135A3A" w:rsidRPr="00D64694" w14:paraId="3798A746" w14:textId="77777777" w:rsidTr="00F05738">
              <w:trPr>
                <w:trHeight w:val="380"/>
              </w:trPr>
              <w:tc>
                <w:tcPr>
                  <w:tcW w:w="3653" w:type="pct"/>
                  <w:gridSpan w:val="3"/>
                  <w:shd w:val="clear" w:color="auto" w:fill="C0C0C0"/>
                  <w:vAlign w:val="center"/>
                </w:tcPr>
                <w:p w14:paraId="3F7D34DD"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161D049" w14:textId="77777777" w:rsidR="00135A3A" w:rsidRPr="00603221" w:rsidRDefault="00135A3A" w:rsidP="00135A3A">
                  <w:pPr>
                    <w:spacing w:line="276" w:lineRule="auto"/>
                    <w:rPr>
                      <w:lang w:val="el-GR"/>
                    </w:rPr>
                  </w:pPr>
                </w:p>
              </w:tc>
              <w:tc>
                <w:tcPr>
                  <w:tcW w:w="795" w:type="pct"/>
                  <w:shd w:val="clear" w:color="auto" w:fill="C0C0C0"/>
                </w:tcPr>
                <w:p w14:paraId="60805DBB" w14:textId="77777777" w:rsidR="00135A3A" w:rsidRPr="00603221" w:rsidRDefault="00135A3A" w:rsidP="00135A3A">
                  <w:pPr>
                    <w:spacing w:line="276" w:lineRule="auto"/>
                    <w:rPr>
                      <w:lang w:val="el-GR"/>
                    </w:rPr>
                  </w:pPr>
                </w:p>
              </w:tc>
            </w:tr>
          </w:tbl>
          <w:p w14:paraId="7656082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D84F885"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7F67B0C4" w14:textId="77777777" w:rsidTr="009C5EA6">
        <w:tc>
          <w:tcPr>
            <w:tcW w:w="675" w:type="dxa"/>
          </w:tcPr>
          <w:p w14:paraId="770FCED5" w14:textId="77777777" w:rsidR="00135A3A" w:rsidRPr="00603221" w:rsidRDefault="00135A3A" w:rsidP="00135A3A">
            <w:r w:rsidRPr="00603221">
              <w:rPr>
                <w:lang w:val="el-GR"/>
              </w:rPr>
              <w:lastRenderedPageBreak/>
              <w:t>4</w:t>
            </w:r>
            <w:r w:rsidRPr="00603221">
              <w:t>.2</w:t>
            </w:r>
          </w:p>
        </w:tc>
        <w:tc>
          <w:tcPr>
            <w:tcW w:w="9180" w:type="dxa"/>
          </w:tcPr>
          <w:p w14:paraId="347ECC12" w14:textId="1E5815A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85B17">
              <w:fldChar w:fldCharType="begin"/>
            </w:r>
            <w:r w:rsidR="00385B17">
              <w:instrText xml:space="preserve"> REF _Ref496624509 \h  \* MERGEFORMAT </w:instrText>
            </w:r>
            <w:r w:rsidR="00385B17">
              <w:fldChar w:fldCharType="separate"/>
            </w:r>
            <w:r w:rsidR="00D64694" w:rsidRPr="00603221">
              <w:rPr>
                <w:lang w:val="el-GR"/>
              </w:rPr>
              <w:t xml:space="preserve">ΠΑΡΑΡΤΗΜΑ </w:t>
            </w:r>
            <w:r w:rsidR="00D64694" w:rsidRPr="00D64694">
              <w:t>Ι</w:t>
            </w:r>
            <w:r w:rsidR="00D64694" w:rsidRPr="00603221">
              <w:t>V</w:t>
            </w:r>
            <w:r w:rsidR="00D64694" w:rsidRPr="00603221">
              <w:rPr>
                <w:lang w:val="el-GR"/>
              </w:rPr>
              <w:t xml:space="preserve"> – Υπόδειγμα Βιογραφικού Σημειώματος</w:t>
            </w:r>
            <w:r w:rsidR="00385B17">
              <w:fldChar w:fldCharType="end"/>
            </w:r>
            <w:r w:rsidRPr="00603221">
              <w:rPr>
                <w:lang w:val="el-GR"/>
              </w:rPr>
              <w:t>»)</w:t>
            </w:r>
          </w:p>
        </w:tc>
      </w:tr>
    </w:tbl>
    <w:p w14:paraId="47F5546D" w14:textId="77777777" w:rsidR="00814752" w:rsidRPr="00603221" w:rsidRDefault="00814752">
      <w:pPr>
        <w:rPr>
          <w:b/>
          <w:bCs/>
          <w:lang w:val="el-GR"/>
        </w:rPr>
      </w:pPr>
    </w:p>
    <w:p w14:paraId="29B4B1F1" w14:textId="6F49D60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lang w:val="el-GR"/>
        </w:rPr>
        <w:t>2.2.7</w:t>
      </w:r>
      <w:r w:rsidR="00385B17">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64694" w14:paraId="027C09C2" w14:textId="77777777" w:rsidTr="009C5EA6">
        <w:trPr>
          <w:trHeight w:val="711"/>
        </w:trPr>
        <w:tc>
          <w:tcPr>
            <w:tcW w:w="675" w:type="dxa"/>
            <w:shd w:val="clear" w:color="auto" w:fill="D9D9D9"/>
          </w:tcPr>
          <w:p w14:paraId="141B23F3"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03ED9FF" w14:textId="37A08D54"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lang w:val="el-GR"/>
              </w:rPr>
              <w:t>2.2.7</w:t>
            </w:r>
            <w:r w:rsidR="00385B17">
              <w:fldChar w:fldCharType="end"/>
            </w:r>
          </w:p>
          <w:p w14:paraId="363DF8BC"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64694" w14:paraId="53E90A22" w14:textId="77777777" w:rsidTr="009C5EA6">
        <w:trPr>
          <w:trHeight w:val="1480"/>
        </w:trPr>
        <w:tc>
          <w:tcPr>
            <w:tcW w:w="675" w:type="dxa"/>
          </w:tcPr>
          <w:p w14:paraId="6B8F1990" w14:textId="77777777" w:rsidR="00BD358F" w:rsidRPr="00603221" w:rsidRDefault="00C40FB9" w:rsidP="009C5EA6">
            <w:r w:rsidRPr="00603221">
              <w:rPr>
                <w:lang w:val="el-GR"/>
              </w:rPr>
              <w:t>5</w:t>
            </w:r>
            <w:r w:rsidR="00BD358F" w:rsidRPr="00603221">
              <w:t>.1</w:t>
            </w:r>
          </w:p>
        </w:tc>
        <w:tc>
          <w:tcPr>
            <w:tcW w:w="9180" w:type="dxa"/>
          </w:tcPr>
          <w:p w14:paraId="6BD48B18"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E36A247" w14:textId="77777777" w:rsidR="00221291" w:rsidRPr="00603221" w:rsidRDefault="00221291">
      <w:pPr>
        <w:rPr>
          <w:b/>
          <w:bCs/>
          <w:lang w:val="el-GR"/>
        </w:rPr>
      </w:pPr>
    </w:p>
    <w:p w14:paraId="00FC552A"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B5BD7CA"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724EAE"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541369C" w14:textId="77777777"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1D8F0D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A9D213B"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w:t>
      </w:r>
      <w:r>
        <w:rPr>
          <w:lang w:val="el-GR"/>
        </w:rPr>
        <w:lastRenderedPageBreak/>
        <w:t xml:space="preserve">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910B133"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06AA00E"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58B3191"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7F98ADF"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518F50" w14:textId="77777777" w:rsidR="008338F0" w:rsidRPr="00603221" w:rsidRDefault="008338F0">
      <w:pPr>
        <w:rPr>
          <w:b/>
          <w:bCs/>
          <w:lang w:val="el-GR"/>
        </w:rPr>
      </w:pPr>
    </w:p>
    <w:p w14:paraId="42F3C51B"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DD7CDE"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80C253D"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4FD9824"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FC23DAD" w14:textId="77777777" w:rsidR="00C81258" w:rsidRDefault="00C81258" w:rsidP="00AC2E76">
      <w:pPr>
        <w:rPr>
          <w:lang w:val="el-GR"/>
        </w:rPr>
      </w:pPr>
    </w:p>
    <w:p w14:paraId="29C4C9D9"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D8065EA"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w:t>
      </w:r>
      <w:r w:rsidRPr="00AB1795">
        <w:rPr>
          <w:lang w:val="el-GR"/>
        </w:rPr>
        <w:lastRenderedPageBreak/>
        <w:t>τη συμμετοχή της στο Διαγωνισμό και την εκπροσώπηση της Ένωσης και των μελών της έναντι της Αναθέτουσας Αρχής.</w:t>
      </w:r>
    </w:p>
    <w:p w14:paraId="41D2CB47" w14:textId="77777777" w:rsidR="00C81258" w:rsidRPr="00603221" w:rsidRDefault="00C81258" w:rsidP="00AC2E76">
      <w:pPr>
        <w:rPr>
          <w:b/>
          <w:bCs/>
          <w:i/>
          <w:color w:val="5B9BD5"/>
          <w:lang w:val="el-GR"/>
        </w:rPr>
      </w:pPr>
    </w:p>
    <w:p w14:paraId="4ECD33A4" w14:textId="77777777" w:rsidR="002B2F6A" w:rsidRDefault="003355E7" w:rsidP="002B2F6A">
      <w:pPr>
        <w:rPr>
          <w:lang w:val="el-GR"/>
        </w:rPr>
      </w:pPr>
      <w:r w:rsidRPr="00603221">
        <w:rPr>
          <w:b/>
          <w:bCs/>
          <w:lang w:val="el-GR"/>
        </w:rPr>
        <w:t>Β.</w:t>
      </w:r>
      <w:r w:rsidR="00771EC1">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142F40B"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0991F30"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D4E626F" w14:textId="77777777" w:rsidR="00771EC1" w:rsidRDefault="00771EC1" w:rsidP="002B2F6A">
      <w:pPr>
        <w:rPr>
          <w:color w:val="000000"/>
          <w:lang w:val="el-GR"/>
        </w:rPr>
      </w:pPr>
    </w:p>
    <w:p w14:paraId="032308AE" w14:textId="77777777" w:rsidR="00771EC1" w:rsidRDefault="00EB1543" w:rsidP="00EB1543">
      <w:pPr>
        <w:rPr>
          <w:lang w:val="el-GR"/>
        </w:rPr>
      </w:pPr>
      <w:r w:rsidRPr="00603221">
        <w:rPr>
          <w:b/>
          <w:bCs/>
          <w:lang w:val="el-GR"/>
        </w:rPr>
        <w:t>Β.</w:t>
      </w:r>
      <w:r w:rsidR="00771EC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210B235" w14:textId="77777777" w:rsidR="00771EC1" w:rsidRPr="00603221" w:rsidRDefault="00771EC1" w:rsidP="00EB1543">
      <w:pPr>
        <w:rPr>
          <w:color w:val="000000"/>
          <w:lang w:val="el-GR"/>
        </w:rPr>
      </w:pPr>
    </w:p>
    <w:p w14:paraId="0591818A" w14:textId="77777777" w:rsidR="002B2F6A" w:rsidRPr="00611572" w:rsidRDefault="002B2F6A" w:rsidP="002B2F6A">
      <w:pPr>
        <w:rPr>
          <w:b/>
          <w:bCs/>
          <w:lang w:val="el-GR"/>
        </w:rPr>
      </w:pPr>
      <w:r>
        <w:rPr>
          <w:b/>
          <w:bCs/>
          <w:lang w:val="el-GR"/>
        </w:rPr>
        <w:t>Β.</w:t>
      </w:r>
      <w:r w:rsidR="00C22ADD">
        <w:rPr>
          <w:b/>
          <w:bCs/>
          <w:lang w:val="el-GR"/>
        </w:rPr>
        <w:t>1</w:t>
      </w:r>
      <w:r w:rsidR="00E95348">
        <w:rPr>
          <w:b/>
          <w:bCs/>
          <w:lang w:val="el-GR"/>
        </w:rPr>
        <w:t>1</w:t>
      </w:r>
      <w:r>
        <w:rPr>
          <w:b/>
          <w:bCs/>
          <w:lang w:val="el-GR"/>
        </w:rPr>
        <w:t xml:space="preserve">. </w:t>
      </w:r>
      <w:r w:rsidRPr="00611572">
        <w:rPr>
          <w:b/>
          <w:bCs/>
          <w:lang w:val="el-GR"/>
        </w:rPr>
        <w:t>Επισημαίνεται ότι γίνονται αποδεκτές:</w:t>
      </w:r>
    </w:p>
    <w:p w14:paraId="3A232CED"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7F56DD" w14:textId="77777777" w:rsidR="00C40FB9" w:rsidRPr="00FF489C" w:rsidRDefault="002B2F6A">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22ADD">
        <w:rPr>
          <w:b/>
          <w:bCs/>
          <w:lang w:val="el-GR"/>
        </w:rPr>
        <w:t>τους.</w:t>
      </w:r>
    </w:p>
    <w:p w14:paraId="1A34432A" w14:textId="77777777" w:rsidR="00C22ADD" w:rsidRDefault="00C22ADD">
      <w:pPr>
        <w:suppressAutoHyphens w:val="0"/>
        <w:spacing w:after="0"/>
        <w:jc w:val="left"/>
        <w:rPr>
          <w:lang w:val="el-GR"/>
        </w:rPr>
      </w:pPr>
      <w:r>
        <w:rPr>
          <w:lang w:val="el-GR"/>
        </w:rPr>
        <w:br w:type="page"/>
      </w:r>
    </w:p>
    <w:p w14:paraId="620164DE" w14:textId="77777777" w:rsidR="00C22ADD" w:rsidRPr="00603221" w:rsidRDefault="00C22ADD" w:rsidP="00FF489C">
      <w:pPr>
        <w:ind w:left="720"/>
        <w:rPr>
          <w:lang w:val="el-GR"/>
        </w:rPr>
      </w:pPr>
    </w:p>
    <w:p w14:paraId="6A8784D8" w14:textId="77777777" w:rsidR="00C33C73" w:rsidRPr="00603221" w:rsidRDefault="00C33C73" w:rsidP="003A109E">
      <w:pPr>
        <w:pStyle w:val="2"/>
        <w:rPr>
          <w:rFonts w:cs="Tahoma"/>
          <w:lang w:val="el-GR"/>
        </w:rPr>
      </w:pPr>
      <w:r w:rsidRPr="00603221">
        <w:rPr>
          <w:rFonts w:cs="Tahoma"/>
          <w:lang w:val="el-GR"/>
        </w:rPr>
        <w:tab/>
      </w:r>
      <w:bookmarkStart w:id="173" w:name="_Toc97194289"/>
      <w:bookmarkStart w:id="174" w:name="_Toc97194431"/>
      <w:bookmarkStart w:id="175" w:name="_Toc144898821"/>
      <w:r w:rsidRPr="00603221">
        <w:rPr>
          <w:rFonts w:cs="Tahoma"/>
          <w:lang w:val="el-GR"/>
        </w:rPr>
        <w:t>Κριτήρια Ανάθεσης</w:t>
      </w:r>
      <w:bookmarkEnd w:id="173"/>
      <w:bookmarkEnd w:id="174"/>
      <w:bookmarkEnd w:id="175"/>
      <w:r w:rsidRPr="00603221">
        <w:rPr>
          <w:rFonts w:cs="Tahoma"/>
          <w:lang w:val="el-GR"/>
        </w:rPr>
        <w:t xml:space="preserve"> </w:t>
      </w:r>
    </w:p>
    <w:p w14:paraId="6C003765"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44898822"/>
      <w:r w:rsidRPr="00603221">
        <w:rPr>
          <w:lang w:val="el-GR"/>
        </w:rPr>
        <w:t>Κριτήριο ανάθεσης</w:t>
      </w:r>
      <w:bookmarkEnd w:id="176"/>
      <w:bookmarkEnd w:id="177"/>
      <w:bookmarkEnd w:id="178"/>
      <w:bookmarkEnd w:id="179"/>
    </w:p>
    <w:p w14:paraId="5F5A113B"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1D53E1DF"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360CEEE5" w14:textId="77777777" w:rsidR="00C40FB9" w:rsidRPr="00603221" w:rsidRDefault="00C40FB9" w:rsidP="0001217D">
      <w:pPr>
        <w:rPr>
          <w:lang w:val="el-GR"/>
        </w:rPr>
      </w:pPr>
    </w:p>
    <w:p w14:paraId="29359A97" w14:textId="77777777" w:rsidR="0001217D" w:rsidRPr="00603221" w:rsidRDefault="0001217D" w:rsidP="00603221">
      <w:pPr>
        <w:pStyle w:val="4"/>
        <w:rPr>
          <w:rFonts w:cs="Tahoma"/>
          <w:szCs w:val="22"/>
          <w:u w:val="single"/>
          <w:lang w:val="el-GR"/>
        </w:rPr>
      </w:pPr>
      <w:bookmarkStart w:id="180" w:name="_Toc9049526"/>
      <w:bookmarkStart w:id="181" w:name="_Toc9050798"/>
      <w:bookmarkStart w:id="182" w:name="_Toc16061711"/>
      <w:bookmarkStart w:id="183" w:name="_Toc25743321"/>
      <w:bookmarkStart w:id="184" w:name="_Toc26592535"/>
      <w:bookmarkStart w:id="185" w:name="_Toc43634791"/>
      <w:bookmarkStart w:id="186" w:name="_Toc44821171"/>
      <w:bookmarkStart w:id="187" w:name="_Toc48552963"/>
      <w:bookmarkStart w:id="188" w:name="_Toc49074409"/>
      <w:bookmarkStart w:id="189" w:name="_Toc286055470"/>
      <w:bookmarkStart w:id="190" w:name="_Toc97194294"/>
      <w:bookmarkStart w:id="191" w:name="_Toc144898823"/>
      <w:r w:rsidRPr="00603221">
        <w:rPr>
          <w:rFonts w:cs="Tahoma"/>
          <w:szCs w:val="22"/>
          <w:u w:val="single"/>
          <w:lang w:val="el-GR"/>
        </w:rPr>
        <w:t>Διαμόρφωση συγκριτικού κόστους Προσφοράς</w:t>
      </w:r>
      <w:bookmarkEnd w:id="180"/>
      <w:bookmarkEnd w:id="181"/>
      <w:bookmarkEnd w:id="182"/>
      <w:bookmarkEnd w:id="183"/>
      <w:bookmarkEnd w:id="184"/>
      <w:bookmarkEnd w:id="185"/>
      <w:bookmarkEnd w:id="186"/>
      <w:bookmarkEnd w:id="187"/>
      <w:bookmarkEnd w:id="188"/>
      <w:bookmarkEnd w:id="189"/>
      <w:bookmarkEnd w:id="190"/>
      <w:bookmarkEnd w:id="191"/>
    </w:p>
    <w:p w14:paraId="08784CB4"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0A235190" w14:textId="3B571340"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EA772A" w:rsidRPr="00123153">
        <w:rPr>
          <w:lang w:val="el-GR"/>
        </w:rPr>
        <w:fldChar w:fldCharType="begin"/>
      </w:r>
      <w:r w:rsidR="00694974" w:rsidRPr="00123153">
        <w:rPr>
          <w:lang w:val="el-GR"/>
        </w:rPr>
        <w:instrText xml:space="preserve"> REF _Ref40980023 \h </w:instrText>
      </w:r>
      <w:r w:rsidR="00EA772A" w:rsidRPr="00123153">
        <w:rPr>
          <w:lang w:val="el-GR"/>
        </w:rPr>
      </w:r>
      <w:r w:rsidR="00EA772A" w:rsidRPr="00123153">
        <w:rPr>
          <w:lang w:val="el-GR"/>
        </w:rPr>
        <w:fldChar w:fldCharType="separate"/>
      </w:r>
      <w:r w:rsidR="00D64694" w:rsidRPr="00603221">
        <w:rPr>
          <w:lang w:val="el-GR"/>
        </w:rPr>
        <w:t xml:space="preserve">ΠΑΡΑΡΤΗΜΑ </w:t>
      </w:r>
      <w:r w:rsidR="00D64694" w:rsidRPr="00603221">
        <w:t>VI</w:t>
      </w:r>
      <w:r w:rsidR="00D64694" w:rsidRPr="00603221">
        <w:rPr>
          <w:lang w:val="el-GR"/>
        </w:rPr>
        <w:t xml:space="preserve"> – Υπόδειγμα Οικονομικής Προσφοράς</w:t>
      </w:r>
      <w:r w:rsidR="00EA772A" w:rsidRPr="00123153">
        <w:rPr>
          <w:lang w:val="el-GR"/>
        </w:rPr>
        <w:fldChar w:fldCharType="end"/>
      </w:r>
      <w:r w:rsidR="007F03FD" w:rsidRPr="00123153">
        <w:rPr>
          <w:lang w:val="el-GR"/>
        </w:rPr>
        <w:t xml:space="preserve">, </w:t>
      </w:r>
      <w:r w:rsidR="00EA772A" w:rsidRPr="00123153">
        <w:rPr>
          <w:lang w:val="en-US"/>
        </w:rPr>
        <w:fldChar w:fldCharType="begin"/>
      </w:r>
      <w:r w:rsidR="00123153" w:rsidRPr="00123153">
        <w:rPr>
          <w:lang w:val="el-GR"/>
        </w:rPr>
        <w:instrText xml:space="preserve"> REF _Ref104352824 \h </w:instrText>
      </w:r>
      <w:r w:rsidR="00EA772A" w:rsidRPr="00123153">
        <w:rPr>
          <w:lang w:val="en-US"/>
        </w:rPr>
      </w:r>
      <w:r w:rsidR="00EA772A" w:rsidRPr="00123153">
        <w:rPr>
          <w:lang w:val="en-US"/>
        </w:rPr>
        <w:fldChar w:fldCharType="separate"/>
      </w:r>
      <w:r w:rsidR="00D64694" w:rsidRPr="00C4217E">
        <w:rPr>
          <w:lang w:val="el-GR"/>
        </w:rPr>
        <w:t>Συγκεντρωτικός Πίνακας Οικονομικής Προσφοράς Έργου</w:t>
      </w:r>
      <w:r w:rsidR="00EA772A"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7FCAF52" w14:textId="77777777" w:rsidR="00EB4B2B" w:rsidRPr="00603221" w:rsidRDefault="00EB4B2B" w:rsidP="00766AC6">
      <w:pPr>
        <w:rPr>
          <w:b/>
          <w:u w:val="single"/>
          <w:lang w:val="el-GR"/>
        </w:rPr>
      </w:pPr>
    </w:p>
    <w:p w14:paraId="03DEA480" w14:textId="77777777" w:rsidR="00221291" w:rsidRPr="00603221" w:rsidRDefault="00221291">
      <w:pPr>
        <w:suppressAutoHyphens w:val="0"/>
        <w:spacing w:after="0"/>
        <w:jc w:val="left"/>
        <w:rPr>
          <w:lang w:val="el-GR"/>
        </w:rPr>
      </w:pPr>
      <w:r w:rsidRPr="00603221">
        <w:rPr>
          <w:lang w:val="el-GR"/>
        </w:rPr>
        <w:br w:type="page"/>
      </w:r>
    </w:p>
    <w:p w14:paraId="0F596F76" w14:textId="77777777" w:rsidR="004629AE" w:rsidRPr="00603221" w:rsidRDefault="004629AE">
      <w:pPr>
        <w:rPr>
          <w:lang w:val="el-GR"/>
        </w:rPr>
      </w:pPr>
    </w:p>
    <w:p w14:paraId="7515B4BE" w14:textId="77777777" w:rsidR="008338F0" w:rsidRPr="00603221" w:rsidRDefault="003355E7" w:rsidP="003A109E">
      <w:pPr>
        <w:pStyle w:val="2"/>
        <w:rPr>
          <w:rFonts w:cs="Tahoma"/>
          <w:lang w:val="el-GR"/>
        </w:rPr>
      </w:pPr>
      <w:r w:rsidRPr="00603221">
        <w:rPr>
          <w:rFonts w:cs="Tahoma"/>
          <w:lang w:val="el-GR"/>
        </w:rPr>
        <w:tab/>
      </w:r>
      <w:bookmarkStart w:id="192" w:name="_Toc97194296"/>
      <w:bookmarkStart w:id="193" w:name="_Toc97194435"/>
      <w:bookmarkStart w:id="194" w:name="_Toc144898824"/>
      <w:r w:rsidRPr="00603221">
        <w:rPr>
          <w:rFonts w:cs="Tahoma"/>
          <w:lang w:val="el-GR"/>
        </w:rPr>
        <w:t>Κατάρτιση - Περιεχόμενο Προσφορών</w:t>
      </w:r>
      <w:bookmarkEnd w:id="192"/>
      <w:bookmarkEnd w:id="193"/>
      <w:bookmarkEnd w:id="194"/>
    </w:p>
    <w:p w14:paraId="5CC3C3AC" w14:textId="77777777" w:rsidR="008338F0" w:rsidRPr="00603221" w:rsidRDefault="003355E7" w:rsidP="005A1609">
      <w:pPr>
        <w:pStyle w:val="3"/>
        <w:ind w:left="709" w:hanging="709"/>
        <w:rPr>
          <w:lang w:val="el-GR"/>
        </w:rPr>
      </w:pPr>
      <w:bookmarkStart w:id="195" w:name="_Ref496542253"/>
      <w:bookmarkStart w:id="196" w:name="_Toc97194297"/>
      <w:bookmarkStart w:id="197" w:name="_Toc97194436"/>
      <w:bookmarkStart w:id="198" w:name="_Toc144898825"/>
      <w:r w:rsidRPr="00603221">
        <w:rPr>
          <w:lang w:val="el-GR"/>
        </w:rPr>
        <w:t>Γενικοί όροι υποβολής προσφορών</w:t>
      </w:r>
      <w:bookmarkEnd w:id="195"/>
      <w:bookmarkEnd w:id="196"/>
      <w:bookmarkEnd w:id="197"/>
      <w:bookmarkEnd w:id="198"/>
    </w:p>
    <w:p w14:paraId="5D3697F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271C471"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189DC5F"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10D800A1"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499CEB57" w14:textId="77777777" w:rsidR="002B2F6A" w:rsidRPr="002B2F6A" w:rsidRDefault="002B2F6A" w:rsidP="002B2F6A">
      <w:pPr>
        <w:rPr>
          <w:color w:val="000000"/>
          <w:lang w:val="el-GR" w:eastAsia="el-GR"/>
        </w:rPr>
      </w:pPr>
    </w:p>
    <w:p w14:paraId="23FD540E" w14:textId="77777777" w:rsidR="008338F0" w:rsidRPr="00603221" w:rsidRDefault="003355E7" w:rsidP="005A1609">
      <w:pPr>
        <w:pStyle w:val="3"/>
        <w:ind w:left="709" w:hanging="709"/>
        <w:rPr>
          <w:lang w:val="el-GR"/>
        </w:rPr>
      </w:pPr>
      <w:bookmarkStart w:id="199" w:name="_Toc74566860"/>
      <w:bookmarkStart w:id="200" w:name="_Ref496542299"/>
      <w:bookmarkStart w:id="201" w:name="_Toc97194298"/>
      <w:bookmarkStart w:id="202" w:name="_Toc97194437"/>
      <w:bookmarkStart w:id="203" w:name="_Toc144898826"/>
      <w:bookmarkEnd w:id="199"/>
      <w:r w:rsidRPr="00603221">
        <w:rPr>
          <w:lang w:val="el-GR"/>
        </w:rPr>
        <w:t>Χρόνος και Τρόπος υποβολής προσφορών</w:t>
      </w:r>
      <w:bookmarkEnd w:id="200"/>
      <w:bookmarkEnd w:id="201"/>
      <w:bookmarkEnd w:id="202"/>
      <w:bookmarkEnd w:id="203"/>
      <w:r w:rsidRPr="00603221">
        <w:rPr>
          <w:lang w:val="el-GR"/>
        </w:rPr>
        <w:t xml:space="preserve"> </w:t>
      </w:r>
    </w:p>
    <w:p w14:paraId="488E62B2" w14:textId="77777777" w:rsidR="008338F0" w:rsidRDefault="008338F0" w:rsidP="00DB2BAF">
      <w:pPr>
        <w:rPr>
          <w:lang w:val="el-GR"/>
        </w:rPr>
      </w:pPr>
    </w:p>
    <w:p w14:paraId="196D16B1" w14:textId="5300ABEF" w:rsidR="004B759E" w:rsidRPr="00821852" w:rsidRDefault="000F0E29" w:rsidP="00D472F0">
      <w:pPr>
        <w:rPr>
          <w:b/>
          <w:bCs/>
          <w:lang w:val="el-GR"/>
        </w:rPr>
      </w:pPr>
      <w:bookmarkStart w:id="204" w:name="_Toc74566862"/>
      <w:bookmarkStart w:id="205" w:name="_Toc97194299"/>
      <w:bookmarkEnd w:id="20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40979373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1.5</w:t>
      </w:r>
      <w:r w:rsidR="00385B17">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5"/>
    </w:p>
    <w:p w14:paraId="090C377B"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4B91F7C" w14:textId="77777777" w:rsidR="000F0E29" w:rsidRPr="000F0E29" w:rsidRDefault="000F0E29" w:rsidP="00D472F0">
      <w:pPr>
        <w:rPr>
          <w:lang w:val="el-GR"/>
        </w:rPr>
      </w:pPr>
      <w:bookmarkStart w:id="206" w:name="_Toc97194300"/>
    </w:p>
    <w:p w14:paraId="3CF99B8F"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6"/>
    </w:p>
    <w:p w14:paraId="4ED189AD"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79B8BB0" w14:textId="77777777" w:rsidR="004B759E" w:rsidRPr="00A334BA" w:rsidRDefault="004B759E" w:rsidP="00821852">
      <w:pPr>
        <w:rPr>
          <w:lang w:val="el-GR"/>
        </w:rPr>
      </w:pPr>
    </w:p>
    <w:p w14:paraId="054AB09D"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D662A10" w14:textId="77777777" w:rsidR="000F0E29" w:rsidRPr="000F0E29" w:rsidRDefault="000F0E29" w:rsidP="00D472F0">
      <w:pPr>
        <w:rPr>
          <w:lang w:val="el-GR"/>
        </w:rPr>
      </w:pPr>
      <w:bookmarkStart w:id="207" w:name="_Toc74566865"/>
      <w:bookmarkStart w:id="208" w:name="_Toc97194301"/>
      <w:bookmarkEnd w:id="207"/>
    </w:p>
    <w:p w14:paraId="73687609"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8"/>
      <w:r w:rsidR="004B759E" w:rsidRPr="00821852">
        <w:rPr>
          <w:lang w:val="el-GR"/>
        </w:rPr>
        <w:t xml:space="preserve"> </w:t>
      </w:r>
    </w:p>
    <w:p w14:paraId="09852964"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4918704"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DF58C4D"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0145CBD"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8366E64" w14:textId="77777777" w:rsidR="00D472F0" w:rsidRPr="00D472F0" w:rsidRDefault="00D472F0" w:rsidP="000F0E29">
      <w:pPr>
        <w:rPr>
          <w:lang w:val="el-GR"/>
        </w:rPr>
      </w:pPr>
      <w:bookmarkStart w:id="209" w:name="_Ref75869622"/>
      <w:bookmarkStart w:id="210" w:name="_Toc97194302"/>
    </w:p>
    <w:p w14:paraId="4B35C0DB" w14:textId="129AC16F"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1" w:name="_Toc74566867"/>
      <w:bookmarkStart w:id="212" w:name="_Toc74566868"/>
      <w:bookmarkStart w:id="213" w:name="_Toc74566869"/>
      <w:bookmarkStart w:id="214" w:name="_Toc74566870"/>
      <w:bookmarkEnd w:id="211"/>
      <w:bookmarkEnd w:id="212"/>
      <w:bookmarkEnd w:id="213"/>
      <w:bookmarkEnd w:id="21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510087097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ΠΑΡΑΡΤΗΜΑ V – Υπόδειγμα Τεχνικής Προσφοράς</w:t>
      </w:r>
      <w:r w:rsidR="00385B17">
        <w:fldChar w:fldCharType="end"/>
      </w:r>
      <w:r w:rsidR="00AE32CA" w:rsidRPr="00821852">
        <w:rPr>
          <w:lang w:val="el-GR"/>
        </w:rPr>
        <w:t xml:space="preserve"> &amp;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510087099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lang w:val="el-GR"/>
        </w:rPr>
        <w:t xml:space="preserve">ΠΑΡΑΡΤΗΜΑ </w:t>
      </w:r>
      <w:r w:rsidR="00D64694" w:rsidRPr="00D64694">
        <w:rPr>
          <w:lang w:val="el-GR"/>
        </w:rPr>
        <w:t>VI</w:t>
      </w:r>
      <w:r w:rsidR="00D64694" w:rsidRPr="00603221">
        <w:rPr>
          <w:lang w:val="el-GR"/>
        </w:rPr>
        <w:t xml:space="preserve"> – Υπόδειγμα Οικονομικής Προσφοράς</w:t>
      </w:r>
      <w:r w:rsidR="00385B17">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9"/>
      <w:bookmarkEnd w:id="210"/>
    </w:p>
    <w:p w14:paraId="68346075" w14:textId="77777777" w:rsidR="00FC039B" w:rsidRPr="00FC039B" w:rsidRDefault="00FC039B" w:rsidP="00FC039B">
      <w:pPr>
        <w:rPr>
          <w:lang w:val="el-GR"/>
        </w:rPr>
      </w:pPr>
    </w:p>
    <w:p w14:paraId="3C654C9C" w14:textId="77777777" w:rsidR="004E36A7" w:rsidRPr="00821852" w:rsidRDefault="000F0E29" w:rsidP="00D472F0">
      <w:pPr>
        <w:rPr>
          <w:lang w:val="el-GR"/>
        </w:rPr>
      </w:pPr>
      <w:bookmarkStart w:id="215" w:name="_Toc74566872"/>
      <w:bookmarkStart w:id="216" w:name="_Toc74566873"/>
      <w:bookmarkStart w:id="217" w:name="_Toc97194304"/>
      <w:bookmarkEnd w:id="215"/>
      <w:bookmarkEnd w:id="21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7"/>
    </w:p>
    <w:p w14:paraId="1538C9ED" w14:textId="77777777" w:rsidR="004E36A7" w:rsidRPr="008A2283" w:rsidRDefault="004E36A7" w:rsidP="004E36A7">
      <w:pPr>
        <w:rPr>
          <w:color w:val="000000"/>
          <w:lang w:val="el-GR"/>
        </w:rPr>
      </w:pPr>
      <w:bookmarkStart w:id="2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EA746FD"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25B3319"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FC4221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525CCEA8"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D70D81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D1E30F5"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A4921F7"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8"/>
    </w:p>
    <w:p w14:paraId="32A8B70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83620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453E356"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21451058"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190B8FD"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815A484"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155374A"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D36FBD5"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5167EE13"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25249F"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FAB9CE"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FB71010" w14:textId="77777777" w:rsidR="00CA1F25" w:rsidRPr="00603221" w:rsidRDefault="00CA1F25">
      <w:pPr>
        <w:rPr>
          <w:i/>
          <w:iCs/>
          <w:color w:val="5B9BD5"/>
          <w:lang w:val="el-GR"/>
        </w:rPr>
      </w:pPr>
    </w:p>
    <w:p w14:paraId="2CF03C4F" w14:textId="77777777" w:rsidR="008338F0" w:rsidRPr="005A1609" w:rsidRDefault="003355E7" w:rsidP="005A1609">
      <w:pPr>
        <w:pStyle w:val="3"/>
        <w:ind w:left="709" w:hanging="709"/>
        <w:rPr>
          <w:lang w:val="el-GR"/>
        </w:rPr>
      </w:pPr>
      <w:bookmarkStart w:id="219" w:name="_Ref496542340"/>
      <w:bookmarkStart w:id="220" w:name="_Toc97194305"/>
      <w:bookmarkStart w:id="221" w:name="_Toc97194438"/>
      <w:bookmarkStart w:id="222" w:name="_Toc144898827"/>
      <w:r w:rsidRPr="00603221">
        <w:rPr>
          <w:lang w:val="el-GR"/>
        </w:rPr>
        <w:t>Περιεχόμενα Φακέλου «Δικαιολογητικά Συμμετοχής - Τεχνική Προσφορά»</w:t>
      </w:r>
      <w:bookmarkEnd w:id="219"/>
      <w:bookmarkEnd w:id="220"/>
      <w:bookmarkEnd w:id="221"/>
      <w:bookmarkEnd w:id="222"/>
      <w:r w:rsidRPr="00603221">
        <w:rPr>
          <w:lang w:val="el-GR"/>
        </w:rPr>
        <w:t xml:space="preserve"> </w:t>
      </w:r>
    </w:p>
    <w:p w14:paraId="17467E57" w14:textId="77777777" w:rsidR="002C7E9A" w:rsidRPr="003329FF" w:rsidRDefault="002C7E9A" w:rsidP="0069435C">
      <w:pPr>
        <w:pStyle w:val="4"/>
        <w:rPr>
          <w:rStyle w:val="Heading4Char"/>
          <w:rFonts w:ascii="Tahoma" w:hAnsi="Tahoma" w:cs="Tahoma"/>
          <w:b/>
          <w:bCs/>
          <w:sz w:val="22"/>
        </w:rPr>
      </w:pPr>
      <w:bookmarkStart w:id="223" w:name="_Toc74566876"/>
      <w:bookmarkStart w:id="224" w:name="_Ref55324286"/>
      <w:bookmarkStart w:id="225" w:name="_Toc97194306"/>
      <w:bookmarkStart w:id="226" w:name="_Toc144898828"/>
      <w:bookmarkEnd w:id="223"/>
      <w:r w:rsidRPr="003329FF">
        <w:rPr>
          <w:rStyle w:val="Heading4Char"/>
          <w:rFonts w:ascii="Tahoma" w:hAnsi="Tahoma" w:cs="Tahoma"/>
          <w:b/>
          <w:bCs/>
          <w:sz w:val="22"/>
        </w:rPr>
        <w:t>Δικαιολογητικά Συμμετοχής</w:t>
      </w:r>
      <w:bookmarkEnd w:id="224"/>
      <w:bookmarkEnd w:id="225"/>
      <w:bookmarkEnd w:id="226"/>
    </w:p>
    <w:p w14:paraId="066988B4"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9AE249B"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8BEFF29" w14:textId="085E6E9A"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7" w:name="_Hlk118712722"/>
      <w:r w:rsidR="00EA772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EA772A" w:rsidRPr="00603221">
        <w:rPr>
          <w:lang w:val="el-GR"/>
        </w:rPr>
      </w:r>
      <w:r w:rsidR="00EA772A" w:rsidRPr="00603221">
        <w:rPr>
          <w:lang w:val="el-GR"/>
        </w:rPr>
        <w:fldChar w:fldCharType="separate"/>
      </w:r>
      <w:r w:rsidR="00D64694">
        <w:rPr>
          <w:lang w:val="el-GR"/>
        </w:rPr>
        <w:t>2.1.5</w:t>
      </w:r>
      <w:r w:rsidR="00EA772A" w:rsidRPr="00603221">
        <w:rPr>
          <w:lang w:val="el-GR"/>
        </w:rPr>
        <w:fldChar w:fldCharType="end"/>
      </w:r>
      <w:bookmarkEnd w:id="227"/>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color w:val="000000"/>
          <w:lang w:val="el-GR"/>
        </w:rPr>
        <w:t>2.2.2</w:t>
      </w:r>
      <w:r w:rsidR="00385B17">
        <w:fldChar w:fldCharType="end"/>
      </w:r>
      <w:r>
        <w:rPr>
          <w:color w:val="000000"/>
          <w:lang w:val="el-GR"/>
        </w:rPr>
        <w:t xml:space="preserve"> </w:t>
      </w:r>
      <w:r w:rsidRPr="00BD7E89">
        <w:rPr>
          <w:lang w:val="el-GR"/>
        </w:rPr>
        <w:t xml:space="preserve">αντίστοιχα της παρούσας διακήρυξης.  </w:t>
      </w:r>
    </w:p>
    <w:p w14:paraId="624FB237" w14:textId="293F733A" w:rsidR="00CD4F51" w:rsidRPr="00B07864" w:rsidRDefault="00CD4F51" w:rsidP="00CD4F51">
      <w:pPr>
        <w:rPr>
          <w:lang w:val="el-GR"/>
        </w:rPr>
      </w:pPr>
      <w:bookmarkStart w:id="22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EA772A">
        <w:rPr>
          <w:lang w:val="el-GR"/>
        </w:rPr>
        <w:fldChar w:fldCharType="begin"/>
      </w:r>
      <w:r w:rsidR="009F688B">
        <w:rPr>
          <w:lang w:val="el-GR"/>
        </w:rPr>
        <w:instrText xml:space="preserve"> REF _Ref494118533 \h </w:instrText>
      </w:r>
      <w:r w:rsidR="00EA772A">
        <w:rPr>
          <w:lang w:val="el-GR"/>
        </w:rPr>
      </w:r>
      <w:r w:rsidR="00EA772A">
        <w:rPr>
          <w:lang w:val="el-GR"/>
        </w:rPr>
        <w:fldChar w:fldCharType="separate"/>
      </w:r>
      <w:r w:rsidR="00D64694" w:rsidRPr="00603221">
        <w:rPr>
          <w:lang w:val="el-GR"/>
        </w:rPr>
        <w:t xml:space="preserve">ΠΑΡΑΡΤΗΜΑ </w:t>
      </w:r>
      <w:r w:rsidR="00D64694" w:rsidRPr="00603221">
        <w:t>VI</w:t>
      </w:r>
      <w:r w:rsidR="00D64694" w:rsidRPr="00603221">
        <w:rPr>
          <w:lang w:val="el-GR"/>
        </w:rPr>
        <w:t>Ι – Άλλες Δηλώσεις</w:t>
      </w:r>
      <w:r w:rsidR="00EA772A">
        <w:rPr>
          <w:lang w:val="el-GR"/>
        </w:rPr>
        <w:fldChar w:fldCharType="end"/>
      </w:r>
      <w:r w:rsidRPr="00B07864">
        <w:rPr>
          <w:lang w:val="el-GR"/>
        </w:rPr>
        <w:t>.</w:t>
      </w:r>
    </w:p>
    <w:bookmarkEnd w:id="228"/>
    <w:p w14:paraId="2674DE85" w14:textId="77777777" w:rsidR="007702DC" w:rsidRDefault="007702DC" w:rsidP="002C7E9A">
      <w:pPr>
        <w:rPr>
          <w:lang w:val="el-GR"/>
        </w:rPr>
      </w:pPr>
    </w:p>
    <w:p w14:paraId="6C89556D" w14:textId="3F79155A"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EA772A">
        <w:rPr>
          <w:lang w:val="el-GR"/>
        </w:rPr>
        <w:fldChar w:fldCharType="begin"/>
      </w:r>
      <w:r>
        <w:rPr>
          <w:lang w:val="el-GR"/>
        </w:rPr>
        <w:instrText xml:space="preserve"> REF _Ref496624736 \h </w:instrText>
      </w:r>
      <w:r w:rsidR="00EA772A">
        <w:rPr>
          <w:lang w:val="el-GR"/>
        </w:rPr>
      </w:r>
      <w:r w:rsidR="00EA772A">
        <w:rPr>
          <w:lang w:val="el-GR"/>
        </w:rPr>
        <w:fldChar w:fldCharType="separate"/>
      </w:r>
      <w:r w:rsidR="00D64694" w:rsidRPr="00603221">
        <w:rPr>
          <w:color w:val="000099"/>
          <w:lang w:val="el-GR"/>
        </w:rPr>
        <w:t xml:space="preserve">ΠΑΡΑΡΤΗΜΑ ΙΙI – ΕΥΡΩΠΑΙΚΟ ΕΝΙΑΙΟ ΕΓΓΡΑΦΟ ΣΥΜΒΑΣΗΣ (ΕΕΕΣ) </w:t>
      </w:r>
      <w:r w:rsidR="00EA772A">
        <w:rPr>
          <w:lang w:val="el-GR"/>
        </w:rPr>
        <w:fldChar w:fldCharType="end"/>
      </w:r>
      <w:r w:rsidRPr="00197834">
        <w:rPr>
          <w:lang w:val="el-GR"/>
        </w:rPr>
        <w:t xml:space="preserve"> ως Παράρτημα  αυτής. </w:t>
      </w:r>
    </w:p>
    <w:p w14:paraId="6B9F30E1"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5523125C" w14:textId="77777777" w:rsidR="00D705C7" w:rsidRDefault="00197834" w:rsidP="00197834">
      <w:pPr>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D843F8B"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15869576"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7207ACD" w14:textId="77777777" w:rsidR="00606EF6" w:rsidRPr="00603221" w:rsidRDefault="00606EF6">
      <w:pPr>
        <w:rPr>
          <w:b/>
          <w:u w:val="single"/>
          <w:lang w:val="el-GR"/>
        </w:rPr>
      </w:pPr>
    </w:p>
    <w:p w14:paraId="6413E762"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6AA07D6E"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29F8D535" w14:textId="77777777" w:rsidR="00704D1F" w:rsidRPr="00603221" w:rsidRDefault="00704D1F">
      <w:pPr>
        <w:rPr>
          <w:b/>
          <w:u w:val="single"/>
          <w:lang w:val="el-GR"/>
        </w:rPr>
      </w:pPr>
    </w:p>
    <w:p w14:paraId="4A18097A" w14:textId="7E6BC369"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color w:val="000099"/>
          <w:lang w:val="el-GR"/>
        </w:rPr>
        <w:t xml:space="preserve">ΠΑΡΑΡΤΗΜΑ ΙΙI – ΕΥΡΩΠΑΙΚΟ ΕΝΙΑΙΟ ΕΓΓΡΑΦΟ ΣΥΜΒΑΣΗΣ (ΕΕΕΣ) </w:t>
      </w:r>
      <w:r w:rsidR="00385B17">
        <w:fldChar w:fldCharType="end"/>
      </w:r>
      <w:r w:rsidRPr="00603221">
        <w:rPr>
          <w:lang w:val="el-GR"/>
        </w:rPr>
        <w:t xml:space="preserve">. </w:t>
      </w:r>
    </w:p>
    <w:p w14:paraId="1730622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3631CA3B"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2F281A64"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08949D1"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DE1A873"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75080F3A"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513D20E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1240913"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4E7CD87F"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268A5BA0"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24E9DAA6"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A75DDC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6C931F1" w14:textId="77777777" w:rsidR="00FB65FD" w:rsidRPr="00603221" w:rsidRDefault="00FB65FD">
      <w:pPr>
        <w:rPr>
          <w:b/>
          <w:bCs/>
          <w:lang w:val="el-GR"/>
        </w:rPr>
      </w:pPr>
    </w:p>
    <w:p w14:paraId="7F8DDBEA" w14:textId="77777777" w:rsidR="002C7E9A" w:rsidRPr="00603221" w:rsidRDefault="002C7E9A">
      <w:pPr>
        <w:pStyle w:val="4"/>
        <w:rPr>
          <w:rFonts w:cs="Tahoma"/>
          <w:szCs w:val="22"/>
          <w:lang w:val="el-GR"/>
        </w:rPr>
      </w:pPr>
      <w:bookmarkStart w:id="229" w:name="_Toc97194307"/>
      <w:bookmarkStart w:id="230" w:name="_Toc144898829"/>
      <w:r w:rsidRPr="00603221">
        <w:rPr>
          <w:rFonts w:cs="Tahoma"/>
          <w:szCs w:val="22"/>
          <w:lang w:val="el-GR"/>
        </w:rPr>
        <w:t>Τεχνική Προσφορά</w:t>
      </w:r>
      <w:bookmarkEnd w:id="229"/>
      <w:bookmarkEnd w:id="230"/>
      <w:r w:rsidRPr="00603221">
        <w:rPr>
          <w:rFonts w:cs="Tahoma"/>
          <w:szCs w:val="22"/>
          <w:lang w:val="el-GR"/>
        </w:rPr>
        <w:t xml:space="preserve"> </w:t>
      </w:r>
      <w:r w:rsidR="00E1337D" w:rsidRPr="00603221">
        <w:rPr>
          <w:rFonts w:cs="Tahoma"/>
          <w:szCs w:val="22"/>
          <w:lang w:val="el-GR"/>
        </w:rPr>
        <w:t xml:space="preserve"> </w:t>
      </w:r>
    </w:p>
    <w:p w14:paraId="003A9965" w14:textId="1CC5B10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EA772A">
        <w:rPr>
          <w:lang w:val="el-GR"/>
        </w:rPr>
        <w:fldChar w:fldCharType="begin"/>
      </w:r>
      <w:r w:rsidR="006712BB">
        <w:rPr>
          <w:lang w:val="el-GR"/>
        </w:rPr>
        <w:instrText xml:space="preserve"> REF _Ref496625830 \h </w:instrText>
      </w:r>
      <w:r w:rsidR="00EA772A">
        <w:rPr>
          <w:lang w:val="el-GR"/>
        </w:rPr>
      </w:r>
      <w:r w:rsidR="00EA772A">
        <w:rPr>
          <w:lang w:val="el-GR"/>
        </w:rPr>
        <w:fldChar w:fldCharType="separate"/>
      </w:r>
      <w:r w:rsidR="00D64694" w:rsidRPr="00603221">
        <w:rPr>
          <w:lang w:val="el-GR"/>
        </w:rPr>
        <w:t>ΠΑΡΑΡΤΗΜΑ Ι – Αναλυτική Περιγραφή Φυσικού και Οικονομικού Αντικειμένου της Σύμβασης</w:t>
      </w:r>
      <w:r w:rsidR="00EA772A">
        <w:rPr>
          <w:lang w:val="el-GR"/>
        </w:rPr>
        <w:fldChar w:fldCharType="end"/>
      </w:r>
      <w:r w:rsidRPr="00603221">
        <w:rPr>
          <w:lang w:val="el-GR"/>
        </w:rPr>
        <w:t xml:space="preserve">  &amp;</w:t>
      </w:r>
      <w:r w:rsidR="00827CEF">
        <w:rPr>
          <w:lang w:val="el-GR"/>
        </w:rPr>
        <w:t xml:space="preserve"> </w:t>
      </w:r>
      <w:r w:rsidR="00EA772A">
        <w:rPr>
          <w:lang w:val="el-GR"/>
        </w:rPr>
        <w:fldChar w:fldCharType="begin"/>
      </w:r>
      <w:r w:rsidR="006712BB">
        <w:rPr>
          <w:lang w:val="el-GR"/>
        </w:rPr>
        <w:instrText xml:space="preserve"> REF _Ref40980421 \h </w:instrText>
      </w:r>
      <w:r w:rsidR="00EA772A">
        <w:rPr>
          <w:lang w:val="el-GR"/>
        </w:rPr>
      </w:r>
      <w:r w:rsidR="00EA772A">
        <w:rPr>
          <w:lang w:val="el-GR"/>
        </w:rPr>
        <w:fldChar w:fldCharType="separate"/>
      </w:r>
      <w:r w:rsidR="00D64694" w:rsidRPr="00603221">
        <w:rPr>
          <w:lang w:val="el-GR"/>
        </w:rPr>
        <w:t>ΠΑΡΑΡΤΗΜΑ ΙΙ – Πίνακες Συμμόρφωσης</w:t>
      </w:r>
      <w:r w:rsidR="00EA772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31B750E" w14:textId="6DA922D5"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EA772A">
        <w:rPr>
          <w:highlight w:val="magenta"/>
          <w:lang w:val="el-GR"/>
        </w:rPr>
        <w:fldChar w:fldCharType="begin"/>
      </w:r>
      <w:r w:rsidR="007D2CC2">
        <w:rPr>
          <w:highlight w:val="magenta"/>
          <w:lang w:val="el-GR"/>
        </w:rPr>
        <w:instrText xml:space="preserve"> REF _Ref40980475 \h </w:instrText>
      </w:r>
      <w:r w:rsidR="00EA772A">
        <w:rPr>
          <w:highlight w:val="magenta"/>
          <w:lang w:val="el-GR"/>
        </w:rPr>
      </w:r>
      <w:r w:rsidR="00EA772A">
        <w:rPr>
          <w:highlight w:val="magenta"/>
          <w:lang w:val="el-GR"/>
        </w:rPr>
        <w:fldChar w:fldCharType="separate"/>
      </w:r>
      <w:r w:rsidR="00D64694" w:rsidRPr="00603221">
        <w:t>ΠΑΡΑΡΤΗΜΑ V – Υπόδειγμα Τεχνικής Προσφοράς</w:t>
      </w:r>
      <w:r w:rsidR="00EA772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2F66913A" w14:textId="77777777" w:rsidR="008338F0" w:rsidRPr="00603221" w:rsidRDefault="008338F0" w:rsidP="007A3AC0">
      <w:pPr>
        <w:rPr>
          <w:lang w:val="el-GR"/>
        </w:rPr>
      </w:pPr>
    </w:p>
    <w:p w14:paraId="0CDE1898" w14:textId="77777777" w:rsidR="008338F0" w:rsidRPr="00603221" w:rsidRDefault="003355E7" w:rsidP="005A1609">
      <w:pPr>
        <w:pStyle w:val="3"/>
        <w:ind w:left="709" w:hanging="709"/>
        <w:rPr>
          <w:lang w:val="el-GR"/>
        </w:rPr>
      </w:pPr>
      <w:bookmarkStart w:id="231" w:name="_Ref496542376"/>
      <w:bookmarkStart w:id="232" w:name="_Toc97194308"/>
      <w:bookmarkStart w:id="233" w:name="_Toc97194439"/>
      <w:bookmarkStart w:id="234" w:name="_Toc144898830"/>
      <w:r w:rsidRPr="00603221">
        <w:rPr>
          <w:lang w:val="el-GR"/>
        </w:rPr>
        <w:t>Περιεχόμενα Φακέλου «Οικονομική Προσφορά» / Τρόπος σύνταξης και υποβολής οικονομικών προσφορών</w:t>
      </w:r>
      <w:bookmarkEnd w:id="231"/>
      <w:bookmarkEnd w:id="232"/>
      <w:bookmarkEnd w:id="233"/>
      <w:bookmarkEnd w:id="234"/>
    </w:p>
    <w:p w14:paraId="3F622D60" w14:textId="77777777" w:rsidR="001E3C20" w:rsidRPr="00603221" w:rsidRDefault="001E3C20" w:rsidP="00422D27">
      <w:pPr>
        <w:autoSpaceDE w:val="0"/>
        <w:autoSpaceDN w:val="0"/>
        <w:adjustRightInd w:val="0"/>
        <w:spacing w:after="0" w:line="276" w:lineRule="auto"/>
        <w:rPr>
          <w:lang w:val="el-GR"/>
        </w:rPr>
      </w:pPr>
    </w:p>
    <w:p w14:paraId="34739185" w14:textId="161EAA8F"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EA772A">
        <w:rPr>
          <w:lang w:val="el-GR" w:eastAsia="el-GR"/>
        </w:rPr>
        <w:fldChar w:fldCharType="begin"/>
      </w:r>
      <w:r w:rsidR="007D2CC2">
        <w:rPr>
          <w:lang w:val="el-GR" w:eastAsia="el-GR"/>
        </w:rPr>
        <w:instrText xml:space="preserve"> REF _Ref40980548 \h </w:instrText>
      </w:r>
      <w:r w:rsidR="00EA772A">
        <w:rPr>
          <w:lang w:val="el-GR" w:eastAsia="el-GR"/>
        </w:rPr>
      </w:r>
      <w:r w:rsidR="00EA772A">
        <w:rPr>
          <w:lang w:val="el-GR" w:eastAsia="el-GR"/>
        </w:rPr>
        <w:fldChar w:fldCharType="separate"/>
      </w:r>
      <w:r w:rsidR="00D64694" w:rsidRPr="00603221">
        <w:rPr>
          <w:lang w:val="el-GR"/>
        </w:rPr>
        <w:t xml:space="preserve">ΠΑΡΑΡΤΗΜΑ </w:t>
      </w:r>
      <w:r w:rsidR="00D64694" w:rsidRPr="00603221">
        <w:t>VI</w:t>
      </w:r>
      <w:r w:rsidR="00D64694" w:rsidRPr="00603221">
        <w:rPr>
          <w:lang w:val="el-GR"/>
        </w:rPr>
        <w:t xml:space="preserve"> – Υπόδειγμα Οικονομικής Προσφοράς</w:t>
      </w:r>
      <w:r w:rsidR="00EA772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50A26665" w14:textId="77777777" w:rsidR="001E3C20" w:rsidRPr="00603221" w:rsidRDefault="001E3C20" w:rsidP="001E3C20">
      <w:pPr>
        <w:suppressAutoHyphens w:val="0"/>
        <w:autoSpaceDE w:val="0"/>
        <w:autoSpaceDN w:val="0"/>
        <w:adjustRightInd w:val="0"/>
        <w:spacing w:after="0"/>
        <w:jc w:val="left"/>
        <w:rPr>
          <w:lang w:val="el-GR" w:eastAsia="el-GR"/>
        </w:rPr>
      </w:pPr>
    </w:p>
    <w:p w14:paraId="013F0AAF"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A8994D1"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B1F0D70"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31535C2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6021AAE"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9C663FE"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AF6FED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5" w:name="_Hlk67667045"/>
      <w:r w:rsidR="00C25AFF" w:rsidRPr="00C25AFF">
        <w:rPr>
          <w:lang w:val="el-GR"/>
        </w:rPr>
        <w:t>όπως τροποποιήθηκε με το άρθρο 42 του ν. 4782/Α36/9-3-2021</w:t>
      </w:r>
      <w:r w:rsidR="00C25AFF">
        <w:rPr>
          <w:lang w:val="el-GR"/>
        </w:rPr>
        <w:t xml:space="preserve"> </w:t>
      </w:r>
      <w:bookmarkEnd w:id="235"/>
      <w:r w:rsidRPr="00603221">
        <w:rPr>
          <w:lang w:val="el-GR"/>
        </w:rPr>
        <w:t>και</w:t>
      </w:r>
    </w:p>
    <w:p w14:paraId="009C13DE"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EB2EC3C" w14:textId="5DD3ABB8"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496607306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5.1</w:t>
      </w:r>
      <w:r w:rsidR="00385B17">
        <w:fldChar w:fldCharType="end"/>
      </w:r>
      <w:r w:rsidRPr="00603221">
        <w:rPr>
          <w:lang w:val="el-GR"/>
        </w:rPr>
        <w:t xml:space="preserve"> της παρούσας διακήρυξης.</w:t>
      </w:r>
      <w:r w:rsidRPr="00603221">
        <w:rPr>
          <w:b/>
          <w:bCs/>
          <w:i/>
          <w:iCs/>
          <w:color w:val="5B9BD5"/>
          <w:lang w:val="el-GR"/>
        </w:rPr>
        <w:t xml:space="preserve"> </w:t>
      </w:r>
    </w:p>
    <w:p w14:paraId="311DA9AB" w14:textId="77777777" w:rsidR="00D472F0" w:rsidRPr="00D472F0" w:rsidRDefault="00D472F0">
      <w:pPr>
        <w:rPr>
          <w:lang w:val="el-GR"/>
        </w:rPr>
      </w:pPr>
    </w:p>
    <w:p w14:paraId="5A02CB7A" w14:textId="77777777" w:rsidR="008338F0" w:rsidRPr="00603221" w:rsidRDefault="003355E7" w:rsidP="005A1609">
      <w:pPr>
        <w:pStyle w:val="3"/>
        <w:ind w:left="709" w:hanging="709"/>
        <w:rPr>
          <w:lang w:val="el-GR"/>
        </w:rPr>
      </w:pPr>
      <w:bookmarkStart w:id="236" w:name="_Ref496542395"/>
      <w:bookmarkStart w:id="237" w:name="_Ref496542431"/>
      <w:bookmarkStart w:id="238" w:name="_Toc97194309"/>
      <w:bookmarkStart w:id="239" w:name="_Toc97194440"/>
      <w:bookmarkStart w:id="240" w:name="_Toc144898831"/>
      <w:r w:rsidRPr="00603221">
        <w:rPr>
          <w:lang w:val="el-GR"/>
        </w:rPr>
        <w:t>Χρόνος ισχύος των προσφορών</w:t>
      </w:r>
      <w:bookmarkEnd w:id="236"/>
      <w:bookmarkEnd w:id="237"/>
      <w:bookmarkEnd w:id="238"/>
      <w:bookmarkEnd w:id="239"/>
      <w:bookmarkEnd w:id="240"/>
      <w:r w:rsidR="00E1337D" w:rsidRPr="00603221">
        <w:rPr>
          <w:lang w:val="el-GR"/>
        </w:rPr>
        <w:t xml:space="preserve"> </w:t>
      </w:r>
    </w:p>
    <w:p w14:paraId="3844F6A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8B7AE7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9AC51AF" w14:textId="7F3A3FA3"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color w:val="000000"/>
          <w:lang w:val="el-GR"/>
        </w:rPr>
        <w:t>2.2.2</w:t>
      </w:r>
      <w:r w:rsidR="00385B17">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2C69398"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4719131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1"/>
    <w:p w14:paraId="27FD8643" w14:textId="77777777" w:rsidR="008338F0" w:rsidRPr="00603221" w:rsidRDefault="008338F0">
      <w:pPr>
        <w:rPr>
          <w:lang w:val="el-GR"/>
        </w:rPr>
      </w:pPr>
    </w:p>
    <w:p w14:paraId="44148152" w14:textId="77777777" w:rsidR="008338F0" w:rsidRPr="00603221" w:rsidRDefault="003355E7" w:rsidP="005A1609">
      <w:pPr>
        <w:pStyle w:val="3"/>
        <w:ind w:left="709" w:hanging="709"/>
        <w:rPr>
          <w:lang w:val="el-GR"/>
        </w:rPr>
      </w:pPr>
      <w:bookmarkStart w:id="242" w:name="_Ref67613193"/>
      <w:bookmarkStart w:id="243" w:name="_Toc97194310"/>
      <w:bookmarkStart w:id="244" w:name="_Toc97194441"/>
      <w:bookmarkStart w:id="245" w:name="_Toc144898832"/>
      <w:r w:rsidRPr="00603221">
        <w:rPr>
          <w:lang w:val="el-GR"/>
        </w:rPr>
        <w:t>Λόγοι απόρριψης προσφορών</w:t>
      </w:r>
      <w:bookmarkEnd w:id="242"/>
      <w:bookmarkEnd w:id="243"/>
      <w:bookmarkEnd w:id="244"/>
      <w:bookmarkEnd w:id="245"/>
    </w:p>
    <w:p w14:paraId="61B1FD7B"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4563799" w14:textId="4D3243E1" w:rsidR="00DE6525" w:rsidRPr="00603221" w:rsidRDefault="00A334BA">
      <w:pPr>
        <w:pStyle w:val="aff"/>
        <w:numPr>
          <w:ilvl w:val="0"/>
          <w:numId w:val="2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496542253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2.4.1</w:t>
      </w:r>
      <w:r w:rsidR="00385B17">
        <w:fldChar w:fldCharType="end"/>
      </w:r>
      <w:r w:rsidR="00DE6525" w:rsidRPr="00603221">
        <w:rPr>
          <w:lang w:val="el-GR"/>
        </w:rPr>
        <w:t xml:space="preserve"> (Γενικοί όροι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496542299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2.4.2</w:t>
      </w:r>
      <w:r w:rsidR="00385B17">
        <w:fldChar w:fldCharType="end"/>
      </w:r>
      <w:r w:rsidR="00DE6525" w:rsidRPr="00603221">
        <w:rPr>
          <w:lang w:val="el-GR"/>
        </w:rPr>
        <w:t xml:space="preserve"> (Χρόνος και τρόπος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496542340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2.4.3</w:t>
      </w:r>
      <w:r w:rsidR="00385B17">
        <w:fldChar w:fldCharType="end"/>
      </w:r>
      <w:r w:rsidR="00DE6525" w:rsidRPr="00603221">
        <w:rPr>
          <w:lang w:val="el-GR"/>
        </w:rPr>
        <w:t xml:space="preserve"> (Περιεχόμενο φακέλων δικαιολογητικών συμμετοχής, τεχνικής προσφοράς),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496542376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2.4.4</w:t>
      </w:r>
      <w:r w:rsidR="00385B17">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496542395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2.4.5</w:t>
      </w:r>
      <w:r w:rsidR="00385B17">
        <w:fldChar w:fldCharType="end"/>
      </w:r>
      <w:r w:rsidR="00DE6525" w:rsidRPr="00603221">
        <w:rPr>
          <w:lang w:val="el-GR"/>
        </w:rPr>
        <w:t xml:space="preserve"> (Χρόνος ισχύος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496542534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3.1</w:t>
      </w:r>
      <w:r w:rsidR="00385B17">
        <w:fldChar w:fldCharType="end"/>
      </w:r>
      <w:r w:rsidR="00DE6525" w:rsidRPr="00603221">
        <w:rPr>
          <w:lang w:val="el-GR"/>
        </w:rPr>
        <w:t xml:space="preserve"> (Αποσφράγιση και αξιολόγηση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496542592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3.2</w:t>
      </w:r>
      <w:r w:rsidR="00385B17">
        <w:fldChar w:fldCharType="end"/>
      </w:r>
      <w:r w:rsidR="00DE6525" w:rsidRPr="00603221">
        <w:rPr>
          <w:lang w:val="el-GR"/>
        </w:rPr>
        <w:t xml:space="preserve"> (Πρόσκληση υποβολής δικαιολογητικών προσωρινού αναδόχου) της παρούσας,</w:t>
      </w:r>
    </w:p>
    <w:p w14:paraId="7A9F88DF" w14:textId="77777777" w:rsidR="00DE6525" w:rsidRDefault="00DE6525">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5552DE3A" w14:textId="77777777" w:rsidR="00A334BA" w:rsidRPr="00821852" w:rsidRDefault="00A334BA" w:rsidP="00821852">
      <w:pPr>
        <w:spacing w:before="120"/>
        <w:rPr>
          <w:lang w:val="el-GR"/>
        </w:rPr>
      </w:pPr>
    </w:p>
    <w:p w14:paraId="672443CA" w14:textId="1A4ECE3B" w:rsidR="00DE6525" w:rsidRPr="00603221" w:rsidRDefault="00DE6525">
      <w:pPr>
        <w:pStyle w:val="aff"/>
        <w:numPr>
          <w:ilvl w:val="0"/>
          <w:numId w:val="27"/>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3.1.1</w:t>
      </w:r>
      <w:r w:rsidR="00385B17">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5498BB9" w14:textId="77777777" w:rsidR="00DE6525" w:rsidRPr="00FF489C" w:rsidRDefault="00DE6525">
      <w:pPr>
        <w:pStyle w:val="aff"/>
        <w:numPr>
          <w:ilvl w:val="0"/>
          <w:numId w:val="27"/>
        </w:numPr>
        <w:spacing w:before="120"/>
        <w:ind w:left="284" w:hanging="142"/>
        <w:contextualSpacing w:val="0"/>
        <w:rPr>
          <w:lang w:val="el-GR"/>
        </w:rPr>
      </w:pPr>
      <w:r w:rsidRPr="00603221">
        <w:rPr>
          <w:lang w:val="el-GR"/>
        </w:rPr>
        <w:t>η οποία είναι εναλλακτική προσφορά</w:t>
      </w:r>
      <w:r w:rsidR="00433E35" w:rsidRPr="00FF489C">
        <w:rPr>
          <w:lang w:val="el-GR"/>
        </w:rPr>
        <w:t xml:space="preserve">. </w:t>
      </w:r>
    </w:p>
    <w:p w14:paraId="21823544" w14:textId="2EBF01EF"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2.2.3.3</w:t>
      </w:r>
      <w:r w:rsidR="00385B17">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B422B53"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5484DCC7"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08169F07" w14:textId="77777777" w:rsidR="00250252" w:rsidRDefault="00250252">
      <w:pPr>
        <w:pStyle w:val="aff"/>
        <w:numPr>
          <w:ilvl w:val="0"/>
          <w:numId w:val="27"/>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6DF9620"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8F2783"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0EB96EB"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9099666"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FDBCFDF"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EC291ED"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9650AEF"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4616ADC" w14:textId="77777777" w:rsidR="004E79B7" w:rsidRDefault="00250252">
      <w:pPr>
        <w:pStyle w:val="aff"/>
        <w:numPr>
          <w:ilvl w:val="0"/>
          <w:numId w:val="27"/>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184D5377" w14:textId="77777777" w:rsidR="00250252" w:rsidRPr="00D472F0" w:rsidRDefault="00250252" w:rsidP="00DE6525">
      <w:pPr>
        <w:rPr>
          <w:iCs/>
          <w:lang w:val="el-GR"/>
        </w:rPr>
      </w:pPr>
    </w:p>
    <w:p w14:paraId="6987B207" w14:textId="77777777" w:rsidR="008338F0" w:rsidRPr="00603221" w:rsidRDefault="003355E7" w:rsidP="002D0CD6">
      <w:pPr>
        <w:pStyle w:val="1"/>
        <w:rPr>
          <w:rFonts w:cs="Tahoma"/>
          <w:sz w:val="22"/>
          <w:szCs w:val="22"/>
        </w:rPr>
      </w:pPr>
      <w:bookmarkStart w:id="246" w:name="_Toc97194442"/>
      <w:bookmarkStart w:id="247" w:name="_Toc144898833"/>
      <w:r w:rsidRPr="00603221">
        <w:rPr>
          <w:rFonts w:cs="Tahoma"/>
          <w:sz w:val="22"/>
          <w:szCs w:val="22"/>
        </w:rPr>
        <w:lastRenderedPageBreak/>
        <w:t>ΔΙΕΝΕΡΓΕΙΑ ΔΙΑΔΙΚΑΣΙΑΣ - ΑΞΙΟΛΟΓΗΣΗ ΠΡΟΣΦΟΡΩΝ</w:t>
      </w:r>
      <w:bookmarkEnd w:id="246"/>
      <w:bookmarkEnd w:id="247"/>
      <w:r w:rsidR="00E1337D" w:rsidRPr="00603221">
        <w:rPr>
          <w:rFonts w:cs="Tahoma"/>
          <w:sz w:val="22"/>
          <w:szCs w:val="22"/>
        </w:rPr>
        <w:t xml:space="preserve"> </w:t>
      </w:r>
    </w:p>
    <w:p w14:paraId="15C5A06B" w14:textId="77777777" w:rsidR="008338F0" w:rsidRPr="00603221" w:rsidRDefault="003355E7" w:rsidP="003A109E">
      <w:pPr>
        <w:pStyle w:val="2"/>
        <w:rPr>
          <w:rFonts w:cs="Tahoma"/>
          <w:lang w:val="el-GR"/>
        </w:rPr>
      </w:pPr>
      <w:r w:rsidRPr="00603221">
        <w:rPr>
          <w:rFonts w:cs="Tahoma"/>
          <w:lang w:val="el-GR"/>
        </w:rPr>
        <w:tab/>
      </w:r>
      <w:bookmarkStart w:id="248" w:name="_Ref496542534"/>
      <w:bookmarkStart w:id="249" w:name="_Toc97194311"/>
      <w:bookmarkStart w:id="250" w:name="_Toc97194443"/>
      <w:bookmarkStart w:id="251" w:name="_Toc144898834"/>
      <w:r w:rsidRPr="00603221">
        <w:rPr>
          <w:rFonts w:cs="Tahoma"/>
          <w:lang w:val="el-GR"/>
        </w:rPr>
        <w:t>Αποσφράγιση και αξιολόγηση προσφορών</w:t>
      </w:r>
      <w:bookmarkEnd w:id="248"/>
      <w:bookmarkEnd w:id="249"/>
      <w:bookmarkEnd w:id="250"/>
      <w:bookmarkEnd w:id="251"/>
      <w:r w:rsidRPr="00603221">
        <w:rPr>
          <w:rFonts w:cs="Tahoma"/>
          <w:lang w:val="el-GR"/>
        </w:rPr>
        <w:t xml:space="preserve"> </w:t>
      </w:r>
    </w:p>
    <w:p w14:paraId="59A7F599" w14:textId="77777777" w:rsidR="008338F0" w:rsidRPr="00603221" w:rsidRDefault="003355E7" w:rsidP="00FA2B14">
      <w:pPr>
        <w:pStyle w:val="3"/>
        <w:ind w:left="1134" w:hanging="992"/>
        <w:rPr>
          <w:lang w:val="el-GR"/>
        </w:rPr>
      </w:pPr>
      <w:bookmarkStart w:id="252" w:name="_Ref496542486"/>
      <w:bookmarkStart w:id="253" w:name="_Toc97194312"/>
      <w:bookmarkStart w:id="254" w:name="_Toc97194444"/>
      <w:bookmarkStart w:id="255" w:name="_Toc144898835"/>
      <w:r w:rsidRPr="00603221">
        <w:rPr>
          <w:lang w:val="el-GR"/>
        </w:rPr>
        <w:t>Ηλεκτρονική αποσφράγιση προσφορών</w:t>
      </w:r>
      <w:bookmarkEnd w:id="252"/>
      <w:bookmarkEnd w:id="253"/>
      <w:bookmarkEnd w:id="254"/>
      <w:bookmarkEnd w:id="255"/>
    </w:p>
    <w:p w14:paraId="1B85C86C"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66A8E7" w14:textId="449C041B"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C4107C" w:rsidRPr="00C65264">
        <w:rPr>
          <w:kern w:val="1"/>
          <w:lang w:val="el-GR" w:eastAsia="ar-SA"/>
        </w:rPr>
        <w:t>δύο</w:t>
      </w:r>
      <w:r w:rsidRPr="00C65264">
        <w:rPr>
          <w:kern w:val="1"/>
          <w:lang w:val="el-GR" w:eastAsia="ar-SA"/>
        </w:rPr>
        <w:t xml:space="preserve"> (</w:t>
      </w:r>
      <w:r w:rsidR="00C4107C" w:rsidRPr="00C65264">
        <w:rPr>
          <w:kern w:val="1"/>
          <w:lang w:val="el-GR" w:eastAsia="ar-SA"/>
        </w:rPr>
        <w:t>2</w:t>
      </w:r>
      <w:r w:rsidRPr="00C65264">
        <w:rPr>
          <w:kern w:val="1"/>
          <w:lang w:val="el-GR" w:eastAsia="ar-SA"/>
        </w:rPr>
        <w:t xml:space="preserve">) εργάσιμες ημέρες μετά την καταληκτική ημερομηνία προσφορών ήτοι </w:t>
      </w:r>
      <w:r w:rsidR="00F33F32" w:rsidRPr="001B1B8B">
        <w:rPr>
          <w:b/>
          <w:bCs/>
          <w:kern w:val="1"/>
          <w:lang w:val="el-GR" w:eastAsia="ar-SA"/>
        </w:rPr>
        <w:t>25-10-2023</w:t>
      </w:r>
      <w:r w:rsidR="00F33F32" w:rsidRPr="00C65264">
        <w:rPr>
          <w:kern w:val="1"/>
          <w:lang w:val="el-GR" w:eastAsia="ar-SA"/>
        </w:rPr>
        <w:t xml:space="preserve"> </w:t>
      </w:r>
      <w:r w:rsidRPr="00C65264">
        <w:rPr>
          <w:kern w:val="1"/>
          <w:lang w:val="el-GR" w:eastAsia="ar-SA"/>
        </w:rPr>
        <w:t xml:space="preserve">και ώρα </w:t>
      </w:r>
      <w:r w:rsidR="00024B5D" w:rsidRPr="001B1B8B">
        <w:rPr>
          <w:b/>
          <w:bCs/>
          <w:kern w:val="1"/>
          <w:lang w:val="el-GR" w:eastAsia="ar-SA"/>
        </w:rPr>
        <w:t>13:00.</w:t>
      </w:r>
      <w:r w:rsidR="00024B5D">
        <w:rPr>
          <w:lang w:val="el-GR"/>
        </w:rPr>
        <w:t xml:space="preserve"> </w:t>
      </w:r>
    </w:p>
    <w:p w14:paraId="5B6AA5A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256285C9" w14:textId="77777777" w:rsidR="00032BBA" w:rsidRPr="00032BBA" w:rsidRDefault="00032BBA" w:rsidP="00B23FCC">
      <w:pPr>
        <w:rPr>
          <w:lang w:val="el-GR"/>
        </w:rPr>
      </w:pPr>
    </w:p>
    <w:p w14:paraId="4FB342BD" w14:textId="77777777" w:rsidR="008338F0" w:rsidRPr="00603221" w:rsidRDefault="003355E7" w:rsidP="00FA2B14">
      <w:pPr>
        <w:pStyle w:val="3"/>
        <w:ind w:left="1134" w:hanging="992"/>
        <w:rPr>
          <w:lang w:val="el-GR"/>
        </w:rPr>
      </w:pPr>
      <w:bookmarkStart w:id="256" w:name="_Toc74566885"/>
      <w:bookmarkStart w:id="257" w:name="_Toc74566886"/>
      <w:bookmarkStart w:id="258" w:name="_Toc74566887"/>
      <w:bookmarkStart w:id="259" w:name="_Toc74566888"/>
      <w:bookmarkStart w:id="260" w:name="_Toc74566889"/>
      <w:bookmarkStart w:id="261" w:name="_Toc74566890"/>
      <w:bookmarkStart w:id="262" w:name="_Toc74566891"/>
      <w:bookmarkStart w:id="263" w:name="_Toc74566892"/>
      <w:bookmarkStart w:id="264" w:name="_Ref40981105"/>
      <w:bookmarkStart w:id="265" w:name="_Ref40981122"/>
      <w:bookmarkStart w:id="266" w:name="_Ref40981155"/>
      <w:bookmarkStart w:id="267" w:name="_Toc97194313"/>
      <w:bookmarkStart w:id="268" w:name="_Toc97194445"/>
      <w:bookmarkStart w:id="269" w:name="_Toc144898836"/>
      <w:bookmarkEnd w:id="256"/>
      <w:bookmarkEnd w:id="257"/>
      <w:bookmarkEnd w:id="258"/>
      <w:bookmarkEnd w:id="259"/>
      <w:bookmarkEnd w:id="260"/>
      <w:bookmarkEnd w:id="261"/>
      <w:bookmarkEnd w:id="262"/>
      <w:bookmarkEnd w:id="263"/>
      <w:r w:rsidRPr="00603221">
        <w:rPr>
          <w:lang w:val="el-GR"/>
        </w:rPr>
        <w:t>Αξιολόγηση προσφορών</w:t>
      </w:r>
      <w:bookmarkEnd w:id="264"/>
      <w:bookmarkEnd w:id="265"/>
      <w:bookmarkEnd w:id="266"/>
      <w:bookmarkEnd w:id="267"/>
      <w:bookmarkEnd w:id="268"/>
      <w:bookmarkEnd w:id="269"/>
    </w:p>
    <w:p w14:paraId="2B143AE2"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4223AAFF"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D63C9A2"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283B3341"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22A1192"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2F0B00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069EF4C4"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B20A7FF" w14:textId="77777777" w:rsidR="00372DB8" w:rsidRDefault="00372DB8" w:rsidP="00372DB8">
      <w:pPr>
        <w:suppressAutoHyphens w:val="0"/>
        <w:autoSpaceDE w:val="0"/>
        <w:autoSpaceDN w:val="0"/>
        <w:adjustRightInd w:val="0"/>
        <w:spacing w:after="0"/>
        <w:rPr>
          <w:kern w:val="1"/>
          <w:lang w:val="el-GR"/>
        </w:rPr>
      </w:pPr>
    </w:p>
    <w:p w14:paraId="4ED99C3B"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D4B5EED" w14:textId="77777777" w:rsidR="00372DB8" w:rsidRDefault="00372DB8" w:rsidP="00372DB8">
      <w:pPr>
        <w:textAlignment w:val="baseline"/>
        <w:rPr>
          <w:kern w:val="1"/>
          <w:lang w:val="el-GR"/>
        </w:rPr>
      </w:pPr>
    </w:p>
    <w:p w14:paraId="1F855542"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5924906E"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6AC5A26D"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3AF520F7"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8FE76D3" w14:textId="77777777" w:rsidR="0084517C" w:rsidRPr="0084517C" w:rsidRDefault="0084517C" w:rsidP="00130942">
      <w:pPr>
        <w:textAlignment w:val="baseline"/>
        <w:rPr>
          <w:kern w:val="1"/>
          <w:lang w:val="el-GR" w:eastAsia="el-GR"/>
        </w:rPr>
      </w:pPr>
    </w:p>
    <w:p w14:paraId="0521675B"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6D86B458" w14:textId="77777777" w:rsidR="00E57533" w:rsidRDefault="00E57533" w:rsidP="00E57533">
      <w:pPr>
        <w:textAlignment w:val="baseline"/>
        <w:rPr>
          <w:kern w:val="1"/>
          <w:lang w:val="el-GR"/>
        </w:rPr>
      </w:pPr>
    </w:p>
    <w:p w14:paraId="63C18D33" w14:textId="77777777" w:rsidR="008338F0" w:rsidRDefault="003355E7" w:rsidP="003A109E">
      <w:pPr>
        <w:pStyle w:val="2"/>
        <w:rPr>
          <w:rFonts w:cs="Tahoma"/>
          <w:lang w:val="el-GR"/>
        </w:rPr>
      </w:pPr>
      <w:bookmarkStart w:id="270" w:name="__RefHeading___Toc491950129"/>
      <w:bookmarkEnd w:id="270"/>
      <w:r w:rsidRPr="00603221">
        <w:rPr>
          <w:rFonts w:cs="Tahoma"/>
          <w:lang w:val="el-GR"/>
        </w:rPr>
        <w:tab/>
      </w:r>
      <w:bookmarkStart w:id="271" w:name="_Ref496542592"/>
      <w:bookmarkStart w:id="272" w:name="_Ref67613215"/>
      <w:bookmarkStart w:id="273" w:name="_Toc97194314"/>
      <w:bookmarkStart w:id="274" w:name="_Toc97194446"/>
      <w:bookmarkStart w:id="275" w:name="_Toc14489883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1"/>
      <w:r w:rsidR="00BB3801" w:rsidRPr="00603221">
        <w:rPr>
          <w:rFonts w:cs="Tahoma"/>
          <w:lang w:val="el-GR"/>
        </w:rPr>
        <w:t>προσωρινού αναδόχου</w:t>
      </w:r>
      <w:bookmarkEnd w:id="272"/>
      <w:bookmarkEnd w:id="273"/>
      <w:bookmarkEnd w:id="274"/>
      <w:bookmarkEnd w:id="275"/>
      <w:r w:rsidR="00BB3801" w:rsidRPr="00603221">
        <w:rPr>
          <w:rFonts w:cs="Tahoma"/>
          <w:lang w:val="el-GR"/>
        </w:rPr>
        <w:t xml:space="preserve"> </w:t>
      </w:r>
    </w:p>
    <w:p w14:paraId="1352D9D6"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w:t>
      </w:r>
      <w:r w:rsidR="00130942" w:rsidRPr="00CE73AA">
        <w:rPr>
          <w:lang w:val="el-GR" w:eastAsia="ar-SA"/>
        </w:rPr>
        <w:lastRenderedPageBreak/>
        <w:t>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C7BA754"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ECF3162"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DA65DC8"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0268B20E"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58361E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C4EE7A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A1AE11C"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43AB0C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A9C639A"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w:t>
      </w:r>
      <w:r w:rsidRPr="00CE73AA">
        <w:rPr>
          <w:lang w:val="el-GR" w:eastAsia="ar-SA"/>
        </w:rPr>
        <w:lastRenderedPageBreak/>
        <w:t xml:space="preserve">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CA5C799"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EE7271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4D27750"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2938247C"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9DC7C84"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4AA1BB21" w14:textId="77777777" w:rsidR="006119DB" w:rsidRPr="006119DB" w:rsidRDefault="006119DB" w:rsidP="00821852">
      <w:pPr>
        <w:rPr>
          <w:lang w:val="el-GR"/>
        </w:rPr>
      </w:pPr>
    </w:p>
    <w:p w14:paraId="3994BF66" w14:textId="77777777" w:rsidR="008338F0" w:rsidRDefault="003355E7" w:rsidP="003A109E">
      <w:pPr>
        <w:pStyle w:val="2"/>
        <w:rPr>
          <w:rFonts w:cs="Tahoma"/>
          <w:lang w:val="el-GR"/>
        </w:rPr>
      </w:pPr>
      <w:bookmarkStart w:id="276" w:name="_Toc74566895"/>
      <w:bookmarkStart w:id="277" w:name="_Toc74566896"/>
      <w:bookmarkStart w:id="278" w:name="_Toc74566897"/>
      <w:bookmarkStart w:id="279" w:name="_Toc74566898"/>
      <w:bookmarkStart w:id="280" w:name="_Toc74566899"/>
      <w:bookmarkStart w:id="281" w:name="_Toc74566900"/>
      <w:bookmarkStart w:id="282" w:name="_Toc74566901"/>
      <w:bookmarkStart w:id="283" w:name="_Toc74566902"/>
      <w:bookmarkStart w:id="284" w:name="_Toc74566903"/>
      <w:bookmarkStart w:id="285" w:name="_Toc74566904"/>
      <w:bookmarkStart w:id="286" w:name="_Toc74566905"/>
      <w:bookmarkStart w:id="287" w:name="_Toc74566906"/>
      <w:bookmarkStart w:id="288" w:name="_Toc74566907"/>
      <w:bookmarkStart w:id="289" w:name="_Toc74566908"/>
      <w:bookmarkStart w:id="290" w:name="_Toc74566909"/>
      <w:bookmarkStart w:id="291" w:name="_Toc74566910"/>
      <w:bookmarkStart w:id="292" w:name="_Toc74566911"/>
      <w:bookmarkStart w:id="293" w:name="_Toc74566912"/>
      <w:bookmarkStart w:id="294" w:name="_Toc74566913"/>
      <w:bookmarkStart w:id="295" w:name="_Toc7456691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603221">
        <w:rPr>
          <w:rFonts w:cs="Tahoma"/>
          <w:lang w:val="el-GR"/>
        </w:rPr>
        <w:tab/>
      </w:r>
      <w:bookmarkStart w:id="296" w:name="_Toc97194315"/>
      <w:bookmarkStart w:id="297" w:name="_Toc97194447"/>
      <w:bookmarkStart w:id="298" w:name="_Ref113958813"/>
      <w:bookmarkStart w:id="299" w:name="_Ref113958825"/>
      <w:bookmarkStart w:id="300" w:name="_Ref113958826"/>
      <w:bookmarkStart w:id="301" w:name="_Toc144898838"/>
      <w:r w:rsidRPr="00603221">
        <w:rPr>
          <w:rFonts w:cs="Tahoma"/>
          <w:lang w:val="el-GR"/>
        </w:rPr>
        <w:t>Κατακύρωση - σύναψη σύμβασης</w:t>
      </w:r>
      <w:bookmarkEnd w:id="296"/>
      <w:bookmarkEnd w:id="297"/>
      <w:bookmarkEnd w:id="298"/>
      <w:bookmarkEnd w:id="299"/>
      <w:bookmarkEnd w:id="300"/>
      <w:bookmarkEnd w:id="301"/>
      <w:r w:rsidRPr="00603221">
        <w:rPr>
          <w:rFonts w:cs="Tahoma"/>
          <w:lang w:val="el-GR"/>
        </w:rPr>
        <w:t xml:space="preserve"> </w:t>
      </w:r>
    </w:p>
    <w:p w14:paraId="1A7F80CD"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87CFCA9"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5DF59E1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2BF7349"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5B68C8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773B505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39872142"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013A53D"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B6DAD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DF66775"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0EBEF4A"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1647A00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4D41F70" w14:textId="77777777" w:rsidR="006119DB" w:rsidRPr="006119DB" w:rsidRDefault="006119DB" w:rsidP="00821852">
      <w:pPr>
        <w:rPr>
          <w:lang w:val="el-GR"/>
        </w:rPr>
      </w:pPr>
    </w:p>
    <w:p w14:paraId="68C6EA2B" w14:textId="77777777" w:rsidR="008338F0" w:rsidRPr="00603221" w:rsidRDefault="003355E7" w:rsidP="003A109E">
      <w:pPr>
        <w:pStyle w:val="2"/>
        <w:rPr>
          <w:rFonts w:cs="Tahoma"/>
          <w:lang w:val="el-GR"/>
        </w:rPr>
      </w:pPr>
      <w:bookmarkStart w:id="302" w:name="_Toc74566916"/>
      <w:bookmarkStart w:id="303" w:name="_Toc74566917"/>
      <w:bookmarkStart w:id="304" w:name="_Toc74566918"/>
      <w:bookmarkStart w:id="305" w:name="_Toc74566919"/>
      <w:bookmarkStart w:id="306" w:name="_Toc74566920"/>
      <w:bookmarkStart w:id="307" w:name="_Toc74566921"/>
      <w:bookmarkStart w:id="308" w:name="_Toc74566922"/>
      <w:bookmarkStart w:id="309" w:name="_Toc74566923"/>
      <w:bookmarkStart w:id="310" w:name="_Toc74566924"/>
      <w:bookmarkStart w:id="311" w:name="_Toc74566925"/>
      <w:bookmarkStart w:id="312" w:name="_Toc74566926"/>
      <w:bookmarkStart w:id="313" w:name="_Προδικαστικές_Προσφυγές_-"/>
      <w:bookmarkStart w:id="314" w:name="_Toc97194316"/>
      <w:bookmarkStart w:id="315" w:name="_Toc97194448"/>
      <w:bookmarkStart w:id="316" w:name="_Toc144898839"/>
      <w:bookmarkStart w:id="317" w:name="_Ref496542648"/>
      <w:bookmarkStart w:id="318" w:name="_Ref496542669"/>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4"/>
      <w:bookmarkEnd w:id="315"/>
      <w:bookmarkEnd w:id="316"/>
      <w:r w:rsidR="005B1D5A" w:rsidRPr="005B1D5A" w:rsidDel="005B1D5A">
        <w:rPr>
          <w:rFonts w:cs="Tahoma"/>
          <w:lang w:val="el-GR"/>
        </w:rPr>
        <w:t xml:space="preserve"> </w:t>
      </w:r>
      <w:bookmarkEnd w:id="317"/>
      <w:bookmarkEnd w:id="318"/>
      <w:r w:rsidRPr="00603221">
        <w:rPr>
          <w:rFonts w:cs="Tahoma"/>
          <w:lang w:val="el-GR"/>
        </w:rPr>
        <w:t xml:space="preserve"> </w:t>
      </w:r>
    </w:p>
    <w:p w14:paraId="321275B3"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93A1418" w14:textId="77777777" w:rsidR="005B1D5A" w:rsidRPr="00020B6A" w:rsidRDefault="005B1D5A" w:rsidP="005B1D5A">
      <w:pPr>
        <w:rPr>
          <w:color w:val="000000"/>
          <w:lang w:val="el-GR"/>
        </w:rPr>
      </w:pPr>
      <w:r w:rsidRPr="00020B6A">
        <w:rPr>
          <w:color w:val="000000"/>
          <w:lang w:val="el-GR"/>
        </w:rPr>
        <w:lastRenderedPageBreak/>
        <w:t>Σε περίπτωση προσφυγής κατά πράξης της αναθέτουσας αρχής, η προθεσμία για την άσκηση της προδικαστικής προσφυγής είναι:</w:t>
      </w:r>
    </w:p>
    <w:p w14:paraId="14219BD0"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8632BCA"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93CB2F"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23E6AC02"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63618BB6"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3039ADCB"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FCD1512"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9AE2296"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5871C688"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FDA3AC8"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120DC94D"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5F03CC1"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020B6A">
        <w:rPr>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5C579147"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6D307A"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5E99070"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2C56E38B"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9" w:name="_Hlk114820631"/>
      <w:r w:rsidR="00ED4715" w:rsidRPr="006B704A">
        <w:rPr>
          <w:lang w:val="el-GR"/>
        </w:rPr>
        <w:t>Ε.Α.ΔΗ.ΣΥ.</w:t>
      </w:r>
      <w:r w:rsidR="006B3489">
        <w:rPr>
          <w:lang w:val="el-GR"/>
        </w:rPr>
        <w:t xml:space="preserve"> </w:t>
      </w:r>
      <w:bookmarkEnd w:id="31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C641095"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45DCE9BD"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6FFC7AF"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5D9C5E1D"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2D35AB2"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14B488A" w14:textId="77777777" w:rsidR="005B1D5A" w:rsidRDefault="005B1D5A" w:rsidP="005B1D5A">
      <w:pPr>
        <w:rPr>
          <w:color w:val="000000"/>
          <w:lang w:val="el-GR"/>
        </w:rPr>
      </w:pPr>
      <w:r w:rsidRPr="00827575">
        <w:rPr>
          <w:color w:val="000000"/>
          <w:lang w:val="el-GR"/>
        </w:rPr>
        <w:t xml:space="preserve"> </w:t>
      </w:r>
    </w:p>
    <w:p w14:paraId="102AA2DD"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 xml:space="preserve">αποφανθεί διαφορετικά. Επίσης, η προθεσμία για την </w:t>
      </w:r>
      <w:r w:rsidRPr="00827575">
        <w:rPr>
          <w:color w:val="000000"/>
          <w:lang w:val="el-GR"/>
        </w:rPr>
        <w:lastRenderedPageBreak/>
        <w:t>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4EB6ABC3"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50E82983"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58D5FFA"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4BA7EE69" w14:textId="77777777" w:rsidR="00C90A04" w:rsidRPr="00603221" w:rsidRDefault="00C90A04">
      <w:pPr>
        <w:suppressAutoHyphens w:val="0"/>
        <w:spacing w:after="0"/>
        <w:jc w:val="left"/>
        <w:rPr>
          <w:lang w:val="el-GR"/>
        </w:rPr>
      </w:pPr>
      <w:r w:rsidRPr="00603221">
        <w:rPr>
          <w:lang w:val="el-GR"/>
        </w:rPr>
        <w:br w:type="page"/>
      </w:r>
    </w:p>
    <w:p w14:paraId="0471FDE7" w14:textId="77777777" w:rsidR="00C90A04" w:rsidRPr="00603221" w:rsidRDefault="00C90A04" w:rsidP="00C90A04">
      <w:pPr>
        <w:rPr>
          <w:lang w:val="el-GR"/>
        </w:rPr>
      </w:pPr>
    </w:p>
    <w:p w14:paraId="24262C89" w14:textId="77777777" w:rsidR="008338F0" w:rsidRPr="00603221" w:rsidRDefault="003355E7" w:rsidP="003A109E">
      <w:pPr>
        <w:pStyle w:val="2"/>
        <w:rPr>
          <w:rFonts w:cs="Tahoma"/>
          <w:lang w:val="el-GR"/>
        </w:rPr>
      </w:pPr>
      <w:r w:rsidRPr="00603221">
        <w:rPr>
          <w:rFonts w:cs="Tahoma"/>
          <w:lang w:val="el-GR"/>
        </w:rPr>
        <w:tab/>
      </w:r>
      <w:bookmarkStart w:id="320" w:name="_Toc97194317"/>
      <w:bookmarkStart w:id="321" w:name="_Toc97194449"/>
      <w:bookmarkStart w:id="322" w:name="_Toc144898840"/>
      <w:r w:rsidRPr="00603221">
        <w:rPr>
          <w:rFonts w:cs="Tahoma"/>
          <w:lang w:val="el-GR"/>
        </w:rPr>
        <w:t>Ματαίωση Διαδικασίας</w:t>
      </w:r>
      <w:bookmarkEnd w:id="320"/>
      <w:bookmarkEnd w:id="321"/>
      <w:bookmarkEnd w:id="322"/>
    </w:p>
    <w:p w14:paraId="67873E49"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A6D716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3A4520F"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ECFAE4" w14:textId="77777777" w:rsidR="00F371B3" w:rsidRPr="00603221" w:rsidRDefault="00F371B3" w:rsidP="00F371B3">
      <w:pPr>
        <w:rPr>
          <w:lang w:val="el-GR"/>
        </w:rPr>
      </w:pPr>
    </w:p>
    <w:p w14:paraId="6B61D6D1" w14:textId="77777777" w:rsidR="008338F0" w:rsidRPr="00603221" w:rsidRDefault="003355E7" w:rsidP="005D1B15">
      <w:pPr>
        <w:pStyle w:val="1"/>
        <w:rPr>
          <w:rFonts w:cs="Tahoma"/>
          <w:sz w:val="22"/>
          <w:szCs w:val="22"/>
        </w:rPr>
      </w:pPr>
      <w:bookmarkStart w:id="323" w:name="_Toc97194450"/>
      <w:bookmarkStart w:id="324" w:name="_Toc144898841"/>
      <w:r w:rsidRPr="00603221">
        <w:rPr>
          <w:rFonts w:cs="Tahoma"/>
          <w:sz w:val="22"/>
          <w:szCs w:val="22"/>
        </w:rPr>
        <w:lastRenderedPageBreak/>
        <w:t>ΟΡΟΙ ΕΚΤΕΛΕΣΗΣ ΤΗΣ ΣΥΜΒΑΣΗΣ</w:t>
      </w:r>
      <w:bookmarkEnd w:id="323"/>
      <w:bookmarkEnd w:id="324"/>
      <w:r w:rsidRPr="00603221">
        <w:rPr>
          <w:rFonts w:cs="Tahoma"/>
          <w:sz w:val="22"/>
          <w:szCs w:val="22"/>
        </w:rPr>
        <w:t xml:space="preserve"> </w:t>
      </w:r>
    </w:p>
    <w:p w14:paraId="237AEF89" w14:textId="77777777" w:rsidR="008338F0" w:rsidRPr="00603221" w:rsidRDefault="003355E7" w:rsidP="003A109E">
      <w:pPr>
        <w:pStyle w:val="2"/>
        <w:rPr>
          <w:rFonts w:cs="Tahoma"/>
          <w:lang w:val="el-GR"/>
        </w:rPr>
      </w:pPr>
      <w:r w:rsidRPr="00603221">
        <w:rPr>
          <w:rFonts w:cs="Tahoma"/>
          <w:lang w:val="el-GR"/>
        </w:rPr>
        <w:tab/>
      </w:r>
      <w:bookmarkStart w:id="325" w:name="_Ref496542746"/>
      <w:bookmarkStart w:id="326" w:name="_Toc97194318"/>
      <w:bookmarkStart w:id="327" w:name="_Toc97194451"/>
      <w:bookmarkStart w:id="328" w:name="_Toc14489884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5"/>
      <w:bookmarkEnd w:id="326"/>
      <w:bookmarkEnd w:id="327"/>
      <w:bookmarkEnd w:id="328"/>
    </w:p>
    <w:p w14:paraId="3E442BEB"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5855A558"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9" w:name="_Hlk494198985"/>
      <w:r w:rsidR="00B07864">
        <w:rPr>
          <w:lang w:val="el-GR"/>
        </w:rPr>
        <w:t>.</w:t>
      </w:r>
    </w:p>
    <w:bookmarkEnd w:id="329"/>
    <w:p w14:paraId="68B50C0A" w14:textId="75EFD3D4" w:rsidR="008338F0" w:rsidRDefault="003355E7" w:rsidP="00D408CA">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496625091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2.1.5</w:t>
      </w:r>
      <w:r w:rsidR="00385B17">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EA772A">
        <w:rPr>
          <w:lang w:val="el-GR"/>
        </w:rPr>
        <w:fldChar w:fldCharType="begin"/>
      </w:r>
      <w:r w:rsidR="00D408CA">
        <w:rPr>
          <w:lang w:val="el-GR"/>
        </w:rPr>
        <w:instrText xml:space="preserve"> REF _Ref146206651 \h </w:instrText>
      </w:r>
      <w:r w:rsidR="00EA772A">
        <w:rPr>
          <w:lang w:val="el-GR"/>
        </w:rPr>
      </w:r>
      <w:r w:rsidR="00EA772A">
        <w:rPr>
          <w:lang w:val="el-GR"/>
        </w:rPr>
        <w:fldChar w:fldCharType="separate"/>
      </w:r>
      <w:r w:rsidR="00D64694" w:rsidRPr="003329FF">
        <w:rPr>
          <w:lang w:val="el-GR"/>
        </w:rPr>
        <w:t xml:space="preserve">ΠΑΡΑΡΤΗΜΑ </w:t>
      </w:r>
      <w:r w:rsidR="00D64694" w:rsidRPr="00603221">
        <w:t>VIII</w:t>
      </w:r>
      <w:r w:rsidR="00D64694" w:rsidRPr="003329FF">
        <w:rPr>
          <w:lang w:val="el-GR"/>
        </w:rPr>
        <w:t xml:space="preserve"> – Υποδείγματα Εγγυητικών Επιστολών</w:t>
      </w:r>
      <w:r w:rsidR="00EA772A">
        <w:rPr>
          <w:lang w:val="el-GR"/>
        </w:rPr>
        <w:fldChar w:fldCharType="end"/>
      </w:r>
      <w:r w:rsidR="00D408CA">
        <w:rPr>
          <w:lang w:val="el-GR"/>
        </w:rPr>
        <w:t xml:space="preserve"> </w:t>
      </w:r>
      <w:r w:rsidRPr="00603221">
        <w:rPr>
          <w:lang w:val="el-GR"/>
        </w:rPr>
        <w:t>της Διακήρυξης και τα οριζόμενα στο άρθρο 72 του ν. 4412/2016.</w:t>
      </w:r>
    </w:p>
    <w:p w14:paraId="049BCB21"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7CC6F40"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8D4E848"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0ADFD991"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48AA471F"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77759FC" w14:textId="77777777" w:rsidR="00976CBB" w:rsidRPr="00603221" w:rsidRDefault="00976CBB" w:rsidP="00417A19">
      <w:pPr>
        <w:suppressAutoHyphens w:val="0"/>
        <w:spacing w:line="276" w:lineRule="auto"/>
        <w:rPr>
          <w:lang w:val="el-GR"/>
        </w:rPr>
      </w:pPr>
    </w:p>
    <w:p w14:paraId="48C3FDB3" w14:textId="77777777" w:rsidR="008338F0" w:rsidRPr="00603221" w:rsidRDefault="003355E7" w:rsidP="003A109E">
      <w:pPr>
        <w:pStyle w:val="2"/>
        <w:rPr>
          <w:rFonts w:cs="Tahoma"/>
          <w:lang w:val="el-GR"/>
        </w:rPr>
      </w:pPr>
      <w:r w:rsidRPr="00603221">
        <w:rPr>
          <w:rFonts w:cs="Tahoma"/>
          <w:lang w:val="el-GR"/>
        </w:rPr>
        <w:tab/>
      </w:r>
      <w:bookmarkStart w:id="330" w:name="_Toc97194319"/>
      <w:bookmarkStart w:id="331" w:name="_Toc97194452"/>
      <w:bookmarkStart w:id="332" w:name="_Toc144898843"/>
      <w:r w:rsidRPr="00603221">
        <w:rPr>
          <w:rFonts w:cs="Tahoma"/>
          <w:lang w:val="el-GR"/>
        </w:rPr>
        <w:t>Συμβατικό πλαίσιο – Εφαρμοστέα νομοθεσία</w:t>
      </w:r>
      <w:bookmarkEnd w:id="330"/>
      <w:bookmarkEnd w:id="331"/>
      <w:bookmarkEnd w:id="332"/>
    </w:p>
    <w:p w14:paraId="21E89E1C" w14:textId="77777777"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4066917" w14:textId="77777777" w:rsidR="00D408CA" w:rsidRPr="00603221" w:rsidRDefault="00D408CA">
      <w:pPr>
        <w:rPr>
          <w:lang w:val="el-GR"/>
        </w:rPr>
      </w:pPr>
    </w:p>
    <w:p w14:paraId="34FA9E27" w14:textId="77777777" w:rsidR="008338F0" w:rsidRPr="00603221" w:rsidRDefault="003355E7" w:rsidP="003A109E">
      <w:pPr>
        <w:pStyle w:val="2"/>
        <w:rPr>
          <w:rFonts w:cs="Tahoma"/>
          <w:lang w:val="el-GR"/>
        </w:rPr>
      </w:pPr>
      <w:r w:rsidRPr="00603221">
        <w:rPr>
          <w:rFonts w:cs="Tahoma"/>
          <w:lang w:val="el-GR"/>
        </w:rPr>
        <w:lastRenderedPageBreak/>
        <w:tab/>
      </w:r>
      <w:bookmarkStart w:id="333" w:name="_Ref89075849"/>
      <w:bookmarkStart w:id="334" w:name="_Toc97194320"/>
      <w:bookmarkStart w:id="335" w:name="_Toc97194453"/>
      <w:bookmarkStart w:id="336" w:name="_Toc144898844"/>
      <w:r w:rsidRPr="00603221">
        <w:rPr>
          <w:rFonts w:cs="Tahoma"/>
          <w:lang w:val="el-GR"/>
        </w:rPr>
        <w:t>Όροι εκτέλεσης της σύμβασης</w:t>
      </w:r>
      <w:bookmarkEnd w:id="333"/>
      <w:bookmarkEnd w:id="334"/>
      <w:bookmarkEnd w:id="335"/>
      <w:bookmarkEnd w:id="336"/>
    </w:p>
    <w:p w14:paraId="0D920F52"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7626567"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4D8E520" w14:textId="77777777" w:rsidR="00251D02" w:rsidRDefault="00251D02" w:rsidP="006A67B9">
      <w:pPr>
        <w:rPr>
          <w:rFonts w:eastAsia="Calibri"/>
          <w:lang w:val="el-GR"/>
        </w:rPr>
      </w:pPr>
    </w:p>
    <w:p w14:paraId="1FDAEC1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CA11F87"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C4355B6"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E3BEE85"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C3A687D" w14:textId="5C35C6A3" w:rsidR="006C03D6" w:rsidRPr="00DD50E7" w:rsidRDefault="006C03D6" w:rsidP="006C055E">
      <w:pPr>
        <w:rPr>
          <w:rFonts w:eastAsia="Calibri"/>
          <w:lang w:val="el-GR"/>
        </w:rPr>
      </w:pPr>
      <w:bookmarkStart w:id="33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D64694" w:rsidRPr="00C0415C">
        <w:rPr>
          <w:lang w:val="el-GR"/>
        </w:rPr>
        <w:t>ΠΑΡΑΡΤΗΜΑ</w:t>
      </w:r>
      <w:r w:rsidR="00D64694" w:rsidRPr="002A51E1">
        <w:rPr>
          <w:lang w:val="el-GR"/>
        </w:rPr>
        <w:t xml:space="preserve"> </w:t>
      </w:r>
      <w:r w:rsidR="00D64694">
        <w:t>X</w:t>
      </w:r>
      <w:r w:rsidR="00D64694" w:rsidRPr="002A51E1">
        <w:rPr>
          <w:lang w:val="el-GR"/>
        </w:rPr>
        <w:t xml:space="preserve"> – </w:t>
      </w:r>
      <w:r w:rsidR="00D64694">
        <w:rPr>
          <w:lang w:val="el-GR"/>
        </w:rPr>
        <w:t>Ρήτρα Ακεραιότητας</w:t>
      </w:r>
      <w:r w:rsidR="00EA772A">
        <w:rPr>
          <w:cs/>
          <w:lang w:val="el-GR"/>
        </w:rPr>
        <w:fldChar w:fldCharType="end"/>
      </w:r>
      <w:r>
        <w:rPr>
          <w:rFonts w:hint="cs"/>
          <w:cs/>
          <w:lang w:val="el-GR"/>
        </w:rPr>
        <w:t>η οποία θα περιληφθεί στη σύμβαση</w:t>
      </w:r>
      <w:bookmarkEnd w:id="337"/>
      <w:r>
        <w:rPr>
          <w:rFonts w:hint="cs"/>
          <w:cs/>
          <w:lang w:val="el-GR"/>
        </w:rPr>
        <w:t>.</w:t>
      </w:r>
    </w:p>
    <w:p w14:paraId="47C76D2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48B29681"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w:t>
      </w:r>
      <w:r w:rsidR="001B56F1" w:rsidRPr="00603221">
        <w:rPr>
          <w:lang w:val="el-GR"/>
        </w:rPr>
        <w:lastRenderedPageBreak/>
        <w:t xml:space="preserve">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0644B4F3"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4DE78D7"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35CE8A2D"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F97B16B"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97E443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C0CC75A"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148B6D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9A31B6"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F71FF6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rPr>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35F64EF"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DB01B36"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810C028"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5A89AB2" w14:textId="77777777" w:rsidR="00343BB2" w:rsidRPr="00033BA0" w:rsidRDefault="00343BB2" w:rsidP="00343BB2">
      <w:pPr>
        <w:rPr>
          <w:lang w:val="el-GR"/>
        </w:rPr>
      </w:pPr>
      <w:r w:rsidRPr="00033BA0">
        <w:rPr>
          <w:lang w:val="el-GR"/>
        </w:rPr>
        <w:t>Ειδικότερα :</w:t>
      </w:r>
    </w:p>
    <w:p w14:paraId="0043622E"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41A2513"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A0D23BE"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5211016"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072CA39"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EC4C952" w14:textId="77777777" w:rsidR="00343BB2" w:rsidRPr="00603221" w:rsidRDefault="00343BB2" w:rsidP="004B7E25">
      <w:pPr>
        <w:suppressAutoHyphens w:val="0"/>
        <w:spacing w:after="200" w:line="276" w:lineRule="auto"/>
        <w:rPr>
          <w:lang w:val="el-GR"/>
        </w:rPr>
      </w:pPr>
    </w:p>
    <w:p w14:paraId="1E6C15C0" w14:textId="77777777" w:rsidR="008338F0" w:rsidRPr="00603221" w:rsidRDefault="003355E7" w:rsidP="003A109E">
      <w:pPr>
        <w:pStyle w:val="2"/>
        <w:rPr>
          <w:rFonts w:cs="Tahoma"/>
          <w:lang w:val="el-GR"/>
        </w:rPr>
      </w:pPr>
      <w:r w:rsidRPr="00603221">
        <w:rPr>
          <w:rFonts w:cs="Tahoma"/>
          <w:lang w:val="el-GR"/>
        </w:rPr>
        <w:tab/>
      </w:r>
      <w:bookmarkStart w:id="338" w:name="_Toc97194321"/>
      <w:bookmarkStart w:id="339" w:name="_Toc97194454"/>
      <w:bookmarkStart w:id="340" w:name="_Toc144898845"/>
      <w:r w:rsidRPr="00603221">
        <w:rPr>
          <w:rFonts w:cs="Tahoma"/>
          <w:lang w:val="el-GR"/>
        </w:rPr>
        <w:t>Υπεργολαβία</w:t>
      </w:r>
      <w:bookmarkEnd w:id="338"/>
      <w:bookmarkEnd w:id="339"/>
      <w:bookmarkEnd w:id="340"/>
    </w:p>
    <w:p w14:paraId="338B1AC0"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A8E13D5"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w:t>
      </w:r>
      <w:r w:rsidRPr="00603221">
        <w:rPr>
          <w:lang w:val="el-GR"/>
        </w:rPr>
        <w:lastRenderedPageBreak/>
        <w:t>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379BDBA6" w14:textId="32A2989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496541775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2.2.3</w:t>
      </w:r>
      <w:r w:rsidR="00385B17">
        <w:fldChar w:fldCharType="end"/>
      </w:r>
      <w:r w:rsidRPr="00603221">
        <w:rPr>
          <w:lang w:val="el-GR"/>
        </w:rPr>
        <w:t xml:space="preserve"> και με τα αποδεικτικά μέσα της παραγράφου</w:t>
      </w:r>
      <w:r w:rsidR="005A3530">
        <w:rPr>
          <w:lang w:val="el-GR"/>
        </w:rPr>
        <w:t xml:space="preserve"> </w:t>
      </w:r>
      <w:r w:rsidR="00EA772A">
        <w:rPr>
          <w:lang w:val="el-GR"/>
        </w:rPr>
        <w:fldChar w:fldCharType="begin"/>
      </w:r>
      <w:r w:rsidR="00A30F24">
        <w:rPr>
          <w:lang w:val="el-GR"/>
        </w:rPr>
        <w:instrText xml:space="preserve"> REF _Ref40957856 \r \h </w:instrText>
      </w:r>
      <w:r w:rsidR="00EA772A">
        <w:rPr>
          <w:lang w:val="el-GR"/>
        </w:rPr>
      </w:r>
      <w:r w:rsidR="00EA772A">
        <w:rPr>
          <w:lang w:val="el-GR"/>
        </w:rPr>
        <w:fldChar w:fldCharType="separate"/>
      </w:r>
      <w:r w:rsidR="00D64694">
        <w:rPr>
          <w:lang w:val="el-GR"/>
        </w:rPr>
        <w:t>2.2.9.2</w:t>
      </w:r>
      <w:r w:rsidR="00EA772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1464026"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F17F1A2" w14:textId="77777777" w:rsidR="005A3530" w:rsidRPr="00603221" w:rsidRDefault="005A3530">
      <w:pPr>
        <w:rPr>
          <w:b/>
          <w:bCs/>
          <w:lang w:val="el-GR"/>
        </w:rPr>
      </w:pPr>
    </w:p>
    <w:p w14:paraId="449DA932" w14:textId="77777777" w:rsidR="008338F0" w:rsidRPr="00603221" w:rsidRDefault="003355E7" w:rsidP="003A109E">
      <w:pPr>
        <w:pStyle w:val="2"/>
        <w:rPr>
          <w:rFonts w:cs="Tahoma"/>
          <w:lang w:val="el-GR"/>
        </w:rPr>
      </w:pPr>
      <w:r w:rsidRPr="00603221">
        <w:rPr>
          <w:rFonts w:cs="Tahoma"/>
          <w:lang w:val="el-GR"/>
        </w:rPr>
        <w:tab/>
      </w:r>
      <w:bookmarkStart w:id="341" w:name="_Ref496607258"/>
      <w:bookmarkStart w:id="342" w:name="_Toc97194322"/>
      <w:bookmarkStart w:id="343" w:name="_Toc97194455"/>
      <w:bookmarkStart w:id="344" w:name="_Toc144898846"/>
      <w:r w:rsidRPr="00603221">
        <w:rPr>
          <w:rFonts w:cs="Tahoma"/>
          <w:lang w:val="el-GR"/>
        </w:rPr>
        <w:t>Τροποποίηση σύμβασης κατά τη διάρκειά της</w:t>
      </w:r>
      <w:bookmarkEnd w:id="341"/>
      <w:bookmarkEnd w:id="342"/>
      <w:bookmarkEnd w:id="343"/>
      <w:bookmarkEnd w:id="344"/>
      <w:r w:rsidRPr="00603221">
        <w:rPr>
          <w:rFonts w:cs="Tahoma"/>
          <w:lang w:val="el-GR"/>
        </w:rPr>
        <w:t xml:space="preserve"> </w:t>
      </w:r>
    </w:p>
    <w:p w14:paraId="6F70B8BB"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526BC868"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BF41BF8" w14:textId="77777777" w:rsidR="00163845" w:rsidRPr="00603221" w:rsidRDefault="00163845" w:rsidP="00C87C2F">
      <w:pPr>
        <w:spacing w:line="276" w:lineRule="auto"/>
        <w:rPr>
          <w:lang w:val="el-GR"/>
        </w:rPr>
      </w:pPr>
    </w:p>
    <w:p w14:paraId="2EE1B8EF" w14:textId="77777777" w:rsidR="008338F0" w:rsidRPr="00603221" w:rsidRDefault="003355E7" w:rsidP="003A109E">
      <w:pPr>
        <w:pStyle w:val="2"/>
        <w:rPr>
          <w:rFonts w:cs="Tahoma"/>
          <w:lang w:val="el-GR"/>
        </w:rPr>
      </w:pPr>
      <w:r w:rsidRPr="00603221">
        <w:rPr>
          <w:rFonts w:cs="Tahoma"/>
          <w:lang w:val="el-GR"/>
        </w:rPr>
        <w:tab/>
      </w:r>
      <w:bookmarkStart w:id="345" w:name="_Toc97194324"/>
      <w:bookmarkStart w:id="346" w:name="_Toc97194457"/>
      <w:bookmarkStart w:id="347" w:name="_Ref118479492"/>
      <w:bookmarkStart w:id="348" w:name="_Ref118479515"/>
      <w:bookmarkStart w:id="349" w:name="_Toc144898847"/>
      <w:r w:rsidRPr="00603221">
        <w:rPr>
          <w:rFonts w:cs="Tahoma"/>
          <w:lang w:val="el-GR"/>
        </w:rPr>
        <w:t>Δικαίωμα μονομερούς λύσης της σύμβασης</w:t>
      </w:r>
      <w:bookmarkEnd w:id="345"/>
      <w:bookmarkEnd w:id="346"/>
      <w:bookmarkEnd w:id="347"/>
      <w:bookmarkEnd w:id="348"/>
      <w:bookmarkEnd w:id="349"/>
    </w:p>
    <w:p w14:paraId="2480796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FBD1577"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3ED5BE9" w14:textId="77777777" w:rsidR="00FE0D21" w:rsidRPr="00C229F3" w:rsidRDefault="00FE0D21" w:rsidP="00FE0D21">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3EBBFDB"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2BEF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0" w:name="_Hlk118481822"/>
      <w:r w:rsidRPr="005F0A0D">
        <w:rPr>
          <w:lang w:val="el-GR"/>
        </w:rPr>
        <w:t>αδικήματα που αναφέρονται στην παρ. 2.2.3.1 της παρούσας,</w:t>
      </w:r>
    </w:p>
    <w:p w14:paraId="5E93C5E1"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661B27E5" w14:textId="2517D2CC"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D64694" w:rsidRPr="00C0415C">
        <w:rPr>
          <w:lang w:val="el-GR"/>
        </w:rPr>
        <w:t>ΠΑΡΑΡΤΗΜΑ</w:t>
      </w:r>
      <w:r w:rsidR="00D64694" w:rsidRPr="002A51E1">
        <w:rPr>
          <w:lang w:val="el-GR"/>
        </w:rPr>
        <w:t xml:space="preserve"> </w:t>
      </w:r>
      <w:r w:rsidR="00D64694">
        <w:t>X</w:t>
      </w:r>
      <w:r w:rsidR="00D64694" w:rsidRPr="002A51E1">
        <w:rPr>
          <w:lang w:val="el-GR"/>
        </w:rPr>
        <w:t xml:space="preserve"> – </w:t>
      </w:r>
      <w:r w:rsidR="00D64694">
        <w:rPr>
          <w:lang w:val="el-GR"/>
        </w:rPr>
        <w:t>Ρήτρα Ακεραιότητας</w:t>
      </w:r>
      <w:r w:rsidR="00EA772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0"/>
    <w:p w14:paraId="3AD67042" w14:textId="77777777" w:rsidR="009649DC" w:rsidRPr="00603221" w:rsidRDefault="009649DC" w:rsidP="00AF6BC2">
      <w:pPr>
        <w:rPr>
          <w:b/>
          <w:bCs/>
          <w:lang w:val="el-GR"/>
        </w:rPr>
      </w:pPr>
    </w:p>
    <w:p w14:paraId="4F9D5550" w14:textId="77777777" w:rsidR="008338F0" w:rsidRPr="00140781" w:rsidRDefault="003355E7" w:rsidP="005D1B15">
      <w:pPr>
        <w:pStyle w:val="1"/>
        <w:rPr>
          <w:rFonts w:cs="Tahoma"/>
          <w:sz w:val="22"/>
          <w:szCs w:val="22"/>
          <w:lang w:val="el-GR"/>
        </w:rPr>
      </w:pPr>
      <w:bookmarkStart w:id="351" w:name="_Toc97194458"/>
      <w:bookmarkStart w:id="352" w:name="_Toc144898848"/>
      <w:r w:rsidRPr="00140781">
        <w:rPr>
          <w:rFonts w:cs="Tahoma"/>
          <w:sz w:val="22"/>
          <w:szCs w:val="22"/>
          <w:lang w:val="el-GR"/>
        </w:rPr>
        <w:lastRenderedPageBreak/>
        <w:t>ΕΙΔΙΚΟΙ ΟΡΟΙ ΕΚΤΕΛΕΣΗΣ ΤΗΣ ΣΥΜΒΑΣΗΣ</w:t>
      </w:r>
      <w:bookmarkEnd w:id="351"/>
      <w:bookmarkEnd w:id="352"/>
      <w:r w:rsidRPr="00140781">
        <w:rPr>
          <w:rFonts w:cs="Tahoma"/>
          <w:sz w:val="22"/>
          <w:szCs w:val="22"/>
          <w:lang w:val="el-GR"/>
        </w:rPr>
        <w:t xml:space="preserve"> </w:t>
      </w:r>
    </w:p>
    <w:p w14:paraId="61DEC6E3" w14:textId="77777777" w:rsidR="008338F0" w:rsidRPr="00603221" w:rsidRDefault="003355E7" w:rsidP="003A109E">
      <w:pPr>
        <w:pStyle w:val="2"/>
        <w:rPr>
          <w:rFonts w:cs="Tahoma"/>
          <w:lang w:val="el-GR"/>
        </w:rPr>
      </w:pPr>
      <w:r w:rsidRPr="00603221">
        <w:rPr>
          <w:rFonts w:cs="Tahoma"/>
          <w:lang w:val="el-GR"/>
        </w:rPr>
        <w:tab/>
      </w:r>
      <w:bookmarkStart w:id="353" w:name="_Ref496607306"/>
      <w:bookmarkStart w:id="354" w:name="_Toc97194325"/>
      <w:bookmarkStart w:id="355" w:name="_Toc97194459"/>
      <w:bookmarkStart w:id="356" w:name="_Toc144898849"/>
      <w:r w:rsidRPr="00603221">
        <w:rPr>
          <w:rFonts w:cs="Tahoma"/>
          <w:lang w:val="el-GR"/>
        </w:rPr>
        <w:t>Τρόπος πληρωμής</w:t>
      </w:r>
      <w:bookmarkEnd w:id="353"/>
      <w:bookmarkEnd w:id="354"/>
      <w:bookmarkEnd w:id="355"/>
      <w:bookmarkEnd w:id="356"/>
      <w:r w:rsidRPr="00603221">
        <w:rPr>
          <w:rFonts w:cs="Tahoma"/>
          <w:lang w:val="el-GR"/>
        </w:rPr>
        <w:t xml:space="preserve"> </w:t>
      </w:r>
    </w:p>
    <w:p w14:paraId="3A80D0BA"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7AD43660"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A36F3AA" w14:textId="77777777" w:rsidR="007C6E3D" w:rsidRDefault="007C6E3D">
      <w:pPr>
        <w:rPr>
          <w:b/>
          <w:lang w:val="el-GR"/>
        </w:rPr>
      </w:pPr>
      <w:r w:rsidRPr="00603221">
        <w:rPr>
          <w:b/>
          <w:lang w:val="el-GR"/>
        </w:rPr>
        <w:t xml:space="preserve">Τρόποι Πληρωμής: </w:t>
      </w:r>
    </w:p>
    <w:p w14:paraId="692EA516"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D64694" w14:paraId="32B4A4FA" w14:textId="77777777" w:rsidTr="00684A2F">
        <w:tc>
          <w:tcPr>
            <w:tcW w:w="456" w:type="dxa"/>
          </w:tcPr>
          <w:p w14:paraId="3D801F26" w14:textId="77777777" w:rsidR="007E74EC" w:rsidRPr="008B57A3" w:rsidRDefault="007E74EC" w:rsidP="00684A2F">
            <w:pPr>
              <w:rPr>
                <w:b/>
                <w:color w:val="000000" w:themeColor="text1"/>
                <w:lang w:val="el-GR"/>
              </w:rPr>
            </w:pPr>
            <w:bookmarkStart w:id="357" w:name="_Hlk123127299"/>
            <w:r w:rsidRPr="008B57A3">
              <w:rPr>
                <w:b/>
                <w:color w:val="000000" w:themeColor="text1"/>
                <w:lang w:val="el-GR"/>
              </w:rPr>
              <w:t>1)</w:t>
            </w:r>
          </w:p>
        </w:tc>
        <w:tc>
          <w:tcPr>
            <w:tcW w:w="8569" w:type="dxa"/>
          </w:tcPr>
          <w:p w14:paraId="7737CCB1" w14:textId="77777777" w:rsidR="007E74EC" w:rsidRPr="008B57A3" w:rsidRDefault="007E74EC" w:rsidP="00684A2F">
            <w:pPr>
              <w:rPr>
                <w:b/>
                <w:color w:val="000000" w:themeColor="text1"/>
                <w:lang w:val="el-GR"/>
              </w:rPr>
            </w:pPr>
            <w:r w:rsidRPr="008B57A3">
              <w:rPr>
                <w:color w:val="000000" w:themeColor="text1"/>
                <w:lang w:val="el-GR"/>
              </w:rPr>
              <w:t xml:space="preserve">Το </w:t>
            </w:r>
            <w:r w:rsidRPr="008B57A3">
              <w:rPr>
                <w:b/>
                <w:color w:val="000000" w:themeColor="text1"/>
                <w:lang w:val="el-GR"/>
              </w:rPr>
              <w:t>100%</w:t>
            </w:r>
            <w:r w:rsidRPr="008B57A3">
              <w:rPr>
                <w:color w:val="000000" w:themeColor="text1"/>
                <w:lang w:val="el-GR"/>
              </w:rPr>
              <w:t xml:space="preserve"> της συμβατικής αξίας μετά την οριστική παραλαβή των υπηρεσιών</w:t>
            </w:r>
          </w:p>
        </w:tc>
      </w:tr>
      <w:tr w:rsidR="007E74EC" w:rsidRPr="00D64694" w14:paraId="6877E5D4" w14:textId="77777777" w:rsidTr="00684A2F">
        <w:tc>
          <w:tcPr>
            <w:tcW w:w="456" w:type="dxa"/>
            <w:vAlign w:val="center"/>
          </w:tcPr>
          <w:p w14:paraId="5729DC44" w14:textId="77777777" w:rsidR="007E74EC" w:rsidRPr="008B57A3" w:rsidRDefault="00AA5A50" w:rsidP="00684A2F">
            <w:pPr>
              <w:jc w:val="left"/>
              <w:rPr>
                <w:b/>
                <w:color w:val="000000" w:themeColor="text1"/>
                <w:lang w:val="el-GR"/>
              </w:rPr>
            </w:pPr>
            <w:r w:rsidRPr="008B57A3">
              <w:rPr>
                <w:b/>
                <w:color w:val="000000" w:themeColor="text1"/>
              </w:rPr>
              <w:t>2</w:t>
            </w:r>
            <w:r w:rsidR="007E74EC" w:rsidRPr="008B57A3">
              <w:rPr>
                <w:b/>
                <w:color w:val="000000" w:themeColor="text1"/>
                <w:lang w:val="el-GR"/>
              </w:rPr>
              <w:t>)</w:t>
            </w:r>
          </w:p>
        </w:tc>
        <w:tc>
          <w:tcPr>
            <w:tcW w:w="8569" w:type="dxa"/>
          </w:tcPr>
          <w:p w14:paraId="7BF4078C" w14:textId="77777777" w:rsidR="007E74EC" w:rsidRPr="008B57A3" w:rsidRDefault="007E74EC">
            <w:pPr>
              <w:pStyle w:val="aff"/>
              <w:numPr>
                <w:ilvl w:val="0"/>
                <w:numId w:val="24"/>
              </w:numPr>
              <w:spacing w:before="120"/>
              <w:contextualSpacing w:val="0"/>
              <w:rPr>
                <w:color w:val="000000" w:themeColor="text1"/>
                <w:lang w:val="el-GR"/>
              </w:rPr>
            </w:pPr>
            <w:r w:rsidRPr="008B57A3">
              <w:rPr>
                <w:color w:val="000000" w:themeColor="text1"/>
                <w:lang w:val="el-GR"/>
              </w:rPr>
              <w:t xml:space="preserve">Καταβολή του </w:t>
            </w:r>
            <w:r w:rsidR="000D2D82" w:rsidRPr="008B57A3">
              <w:rPr>
                <w:color w:val="000000" w:themeColor="text1"/>
                <w:lang w:val="el-GR"/>
              </w:rPr>
              <w:t>5</w:t>
            </w:r>
            <w:r w:rsidR="00930E97" w:rsidRPr="008B57A3">
              <w:rPr>
                <w:color w:val="000000" w:themeColor="text1"/>
                <w:lang w:val="el-GR"/>
              </w:rPr>
              <w:t xml:space="preserve">0% του </w:t>
            </w:r>
            <w:r w:rsidRPr="008B57A3">
              <w:rPr>
                <w:color w:val="000000" w:themeColor="text1"/>
                <w:lang w:val="el-GR"/>
              </w:rPr>
              <w:t xml:space="preserve">συμβατικού τιμήματος </w:t>
            </w:r>
            <w:r w:rsidR="00930E97" w:rsidRPr="008B57A3">
              <w:rPr>
                <w:color w:val="000000" w:themeColor="text1"/>
                <w:lang w:val="el-GR"/>
              </w:rPr>
              <w:t xml:space="preserve">με την παραλαβή </w:t>
            </w:r>
            <w:r w:rsidR="000D2D82" w:rsidRPr="008B57A3">
              <w:rPr>
                <w:color w:val="000000" w:themeColor="text1"/>
                <w:lang w:val="el-GR"/>
              </w:rPr>
              <w:t xml:space="preserve">του </w:t>
            </w:r>
            <w:r w:rsidR="000D2D82" w:rsidRPr="008B57A3">
              <w:rPr>
                <w:bCs/>
                <w:color w:val="000000" w:themeColor="text1"/>
                <w:lang w:val="el-GR"/>
              </w:rPr>
              <w:t>Πλάνου Εφαρμογής (Π.1)</w:t>
            </w:r>
          </w:p>
          <w:p w14:paraId="5BD286CF" w14:textId="77777777" w:rsidR="00F36E95" w:rsidRPr="008B57A3" w:rsidRDefault="00F36E95" w:rsidP="00F36E95">
            <w:pPr>
              <w:pStyle w:val="aff"/>
              <w:numPr>
                <w:ilvl w:val="0"/>
                <w:numId w:val="24"/>
              </w:numPr>
              <w:spacing w:before="120"/>
              <w:contextualSpacing w:val="0"/>
              <w:rPr>
                <w:color w:val="000000" w:themeColor="text1"/>
                <w:lang w:val="el-GR"/>
              </w:rPr>
            </w:pPr>
            <w:r w:rsidRPr="008B57A3">
              <w:rPr>
                <w:color w:val="000000" w:themeColor="text1"/>
                <w:lang w:val="el-GR"/>
              </w:rPr>
              <w:t xml:space="preserve">Καταβολή του </w:t>
            </w:r>
            <w:r w:rsidR="00D434B7" w:rsidRPr="008B57A3">
              <w:rPr>
                <w:color w:val="000000" w:themeColor="text1"/>
                <w:lang w:val="el-GR"/>
              </w:rPr>
              <w:t>2</w:t>
            </w:r>
            <w:r w:rsidR="000D2D82" w:rsidRPr="008B57A3">
              <w:rPr>
                <w:color w:val="000000" w:themeColor="text1"/>
                <w:lang w:val="el-GR"/>
              </w:rPr>
              <w:t>0</w:t>
            </w:r>
            <w:r w:rsidRPr="008B57A3">
              <w:rPr>
                <w:color w:val="000000" w:themeColor="text1"/>
                <w:lang w:val="el-GR"/>
              </w:rPr>
              <w:t xml:space="preserve">% του συμβατικού τιμήματος με την παραλαβή της </w:t>
            </w:r>
            <w:r w:rsidR="00D434B7" w:rsidRPr="008B57A3">
              <w:rPr>
                <w:color w:val="000000" w:themeColor="text1"/>
                <w:lang w:val="el-GR"/>
              </w:rPr>
              <w:t>1</w:t>
            </w:r>
            <w:r w:rsidRPr="008B57A3">
              <w:rPr>
                <w:color w:val="000000" w:themeColor="text1"/>
                <w:vertAlign w:val="superscript"/>
                <w:lang w:val="el-GR"/>
              </w:rPr>
              <w:t xml:space="preserve">ης </w:t>
            </w:r>
            <w:r w:rsidR="0043333E" w:rsidRPr="008B57A3">
              <w:rPr>
                <w:color w:val="000000" w:themeColor="text1"/>
                <w:lang w:val="el-GR"/>
              </w:rPr>
              <w:t>τριμ</w:t>
            </w:r>
            <w:r w:rsidRPr="008B57A3">
              <w:rPr>
                <w:color w:val="000000" w:themeColor="text1"/>
                <w:lang w:val="el-GR"/>
              </w:rPr>
              <w:t xml:space="preserve">ηνιαίας Αναφοράς </w:t>
            </w:r>
            <w:r w:rsidR="000D2D82" w:rsidRPr="008B57A3">
              <w:rPr>
                <w:color w:val="000000" w:themeColor="text1"/>
                <w:lang w:val="el-GR"/>
              </w:rPr>
              <w:t>(</w:t>
            </w:r>
            <w:r w:rsidRPr="008B57A3">
              <w:rPr>
                <w:color w:val="000000" w:themeColor="text1"/>
                <w:lang w:val="el-GR"/>
              </w:rPr>
              <w:t>Π.2.</w:t>
            </w:r>
            <w:r w:rsidR="00D434B7" w:rsidRPr="008B57A3">
              <w:rPr>
                <w:color w:val="000000" w:themeColor="text1"/>
                <w:lang w:val="el-GR"/>
              </w:rPr>
              <w:t>1</w:t>
            </w:r>
            <w:r w:rsidR="000D2D82" w:rsidRPr="008B57A3">
              <w:rPr>
                <w:color w:val="000000" w:themeColor="text1"/>
                <w:lang w:val="el-GR"/>
              </w:rPr>
              <w:t>)</w:t>
            </w:r>
          </w:p>
          <w:p w14:paraId="368AA444" w14:textId="77777777" w:rsidR="00D434B7" w:rsidRPr="008B57A3" w:rsidRDefault="00D434B7" w:rsidP="00D434B7">
            <w:pPr>
              <w:pStyle w:val="aff"/>
              <w:numPr>
                <w:ilvl w:val="0"/>
                <w:numId w:val="24"/>
              </w:numPr>
              <w:spacing w:before="120"/>
              <w:contextualSpacing w:val="0"/>
              <w:rPr>
                <w:color w:val="000000" w:themeColor="text1"/>
                <w:lang w:val="el-GR"/>
              </w:rPr>
            </w:pPr>
            <w:r w:rsidRPr="008B57A3">
              <w:rPr>
                <w:color w:val="000000" w:themeColor="text1"/>
                <w:lang w:val="el-GR"/>
              </w:rPr>
              <w:t>Καταβολή του 20% του συμβατικού τιμήματος με την παραλαβή της 2</w:t>
            </w:r>
            <w:r w:rsidRPr="008B57A3">
              <w:rPr>
                <w:color w:val="000000" w:themeColor="text1"/>
                <w:vertAlign w:val="superscript"/>
                <w:lang w:val="el-GR"/>
              </w:rPr>
              <w:t xml:space="preserve">ης </w:t>
            </w:r>
            <w:r w:rsidRPr="008B57A3">
              <w:rPr>
                <w:color w:val="000000" w:themeColor="text1"/>
                <w:lang w:val="el-GR"/>
              </w:rPr>
              <w:t>τριμηνιαίας Αναφοράς (Π.2.2)</w:t>
            </w:r>
          </w:p>
          <w:p w14:paraId="7FCCA236" w14:textId="77777777" w:rsidR="00930E97" w:rsidRPr="008B57A3" w:rsidRDefault="00930E97">
            <w:pPr>
              <w:pStyle w:val="aff"/>
              <w:numPr>
                <w:ilvl w:val="0"/>
                <w:numId w:val="24"/>
              </w:numPr>
              <w:spacing w:before="120"/>
              <w:contextualSpacing w:val="0"/>
              <w:rPr>
                <w:color w:val="000000" w:themeColor="text1"/>
                <w:lang w:val="el-GR"/>
              </w:rPr>
            </w:pPr>
            <w:r w:rsidRPr="008B57A3">
              <w:rPr>
                <w:color w:val="000000" w:themeColor="text1"/>
                <w:lang w:val="el-GR"/>
              </w:rPr>
              <w:t>Καταβολή του υπόλοιπου συμβατικού τιμήματος με την οριστική παραλαβή του Έργου</w:t>
            </w:r>
          </w:p>
        </w:tc>
      </w:tr>
      <w:bookmarkEnd w:id="357"/>
    </w:tbl>
    <w:p w14:paraId="5AB8EBBA" w14:textId="77777777" w:rsidR="007E74EC" w:rsidRPr="00603221" w:rsidRDefault="007E74EC">
      <w:pPr>
        <w:rPr>
          <w:b/>
          <w:lang w:val="el-GR"/>
        </w:rPr>
      </w:pPr>
    </w:p>
    <w:p w14:paraId="0338262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1C1B4E2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5E91EE4F"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1F7029C3" w14:textId="77777777" w:rsidR="00E97E4D" w:rsidRPr="00E97E4D" w:rsidRDefault="00E4164C" w:rsidP="00E97E4D">
      <w:pPr>
        <w:rPr>
          <w:lang w:val="el-GR"/>
        </w:rPr>
      </w:pPr>
      <w:bookmarkStart w:id="35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CFEE83F"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A207A86" w14:textId="77777777" w:rsidR="00E97E4D" w:rsidRPr="00E97E4D" w:rsidRDefault="00E97E4D" w:rsidP="00E97E4D">
      <w:pPr>
        <w:rPr>
          <w:lang w:val="el-GR"/>
        </w:rPr>
      </w:pPr>
      <w:r w:rsidRPr="00E97E4D">
        <w:rPr>
          <w:lang w:val="el-GR"/>
        </w:rPr>
        <w:t>Τράπεζα της Ελλάδας:   ΙΒΑΝ GR 2001000240000000026180286</w:t>
      </w:r>
    </w:p>
    <w:p w14:paraId="5B094503" w14:textId="77777777" w:rsidR="00B53859" w:rsidRDefault="00E97E4D">
      <w:pPr>
        <w:rPr>
          <w:lang w:val="el-GR"/>
        </w:rPr>
      </w:pPr>
      <w:r w:rsidRPr="00E97E4D">
        <w:rPr>
          <w:lang w:val="el-GR"/>
        </w:rPr>
        <w:t>Τράπεζα ΠΕΙΡΑΙΩΣ:       ΙΒΑΝ GR 1901721360005136088985432</w:t>
      </w:r>
    </w:p>
    <w:bookmarkEnd w:id="358"/>
    <w:p w14:paraId="0DA9783B" w14:textId="77777777" w:rsidR="00E97E4D" w:rsidRPr="00685FDF" w:rsidRDefault="00E97E4D" w:rsidP="00E97E4D">
      <w:pPr>
        <w:rPr>
          <w:lang w:val="el-GR"/>
        </w:rPr>
      </w:pPr>
    </w:p>
    <w:p w14:paraId="397637BD" w14:textId="7777777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745325E" w14:textId="77777777" w:rsidR="008338F0" w:rsidRDefault="003355E7">
      <w:pPr>
        <w:rPr>
          <w:lang w:val="el-GR"/>
        </w:rPr>
      </w:pPr>
      <w:r w:rsidRPr="00603221">
        <w:rPr>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04A9F86C" w14:textId="77777777" w:rsidR="008338F0" w:rsidRPr="00603221" w:rsidRDefault="00331981" w:rsidP="003A109E">
      <w:pPr>
        <w:pStyle w:val="2"/>
        <w:rPr>
          <w:rFonts w:cs="Tahoma"/>
          <w:lang w:val="el-GR"/>
        </w:rPr>
      </w:pPr>
      <w:r w:rsidRPr="00603221">
        <w:rPr>
          <w:rFonts w:cs="Tahoma"/>
          <w:lang w:val="el-GR"/>
        </w:rPr>
        <w:tab/>
      </w:r>
      <w:bookmarkStart w:id="359" w:name="_Ref496607484"/>
      <w:bookmarkStart w:id="360" w:name="_Toc97194326"/>
      <w:bookmarkStart w:id="361" w:name="_Toc97194460"/>
      <w:bookmarkStart w:id="362" w:name="_Toc14489885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9"/>
      <w:bookmarkEnd w:id="360"/>
      <w:bookmarkEnd w:id="361"/>
      <w:bookmarkEnd w:id="362"/>
      <w:r w:rsidR="003355E7" w:rsidRPr="00603221">
        <w:rPr>
          <w:rFonts w:cs="Tahoma"/>
          <w:lang w:val="el-GR"/>
        </w:rPr>
        <w:t xml:space="preserve"> </w:t>
      </w:r>
    </w:p>
    <w:p w14:paraId="07AC0A86" w14:textId="77777777" w:rsidR="008338F0" w:rsidRDefault="003355E7">
      <w:pPr>
        <w:suppressAutoHyphens w:val="0"/>
        <w:autoSpaceDE w:val="0"/>
        <w:rPr>
          <w:rFonts w:eastAsia="SimSun"/>
          <w:color w:val="5B9BD5"/>
          <w:spacing w:val="5"/>
          <w:lang w:val="el-GR"/>
        </w:rPr>
      </w:pPr>
      <w:bookmarkStart w:id="36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6E1C6E80"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53C80AB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C4F6BF0"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4DECBA24"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ADDCC2"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1FAC49C"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6C556F1C" w14:textId="77777777" w:rsidR="003F0D9A" w:rsidRPr="00872B88" w:rsidRDefault="003F0D9A">
      <w:pPr>
        <w:suppressAutoHyphens w:val="0"/>
        <w:autoSpaceDE w:val="0"/>
        <w:rPr>
          <w:rFonts w:eastAsia="SimSun" w:cs="Calibri"/>
          <w:i/>
          <w:iCs/>
          <w:color w:val="5B9BD5"/>
          <w:spacing w:val="5"/>
          <w:szCs w:val="24"/>
          <w:lang w:val="el-GR"/>
        </w:rPr>
      </w:pPr>
    </w:p>
    <w:p w14:paraId="2494683B"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6C6F5801" w14:textId="77777777" w:rsidR="00A57BD8" w:rsidRPr="00603221" w:rsidRDefault="00A57BD8">
      <w:pPr>
        <w:suppressAutoHyphens w:val="0"/>
        <w:autoSpaceDE w:val="0"/>
        <w:spacing w:after="0"/>
        <w:rPr>
          <w:rFonts w:eastAsia="SimSun"/>
          <w:lang w:val="el-GR"/>
        </w:rPr>
      </w:pPr>
    </w:p>
    <w:p w14:paraId="068FFD87"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CFDCB87"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F75EFAF"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A78C6CB"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66F38C1" w14:textId="77777777" w:rsidR="00A57BD8" w:rsidRPr="00603221" w:rsidRDefault="00A57BD8">
      <w:pPr>
        <w:suppressAutoHyphens w:val="0"/>
        <w:autoSpaceDE w:val="0"/>
        <w:spacing w:after="0"/>
        <w:rPr>
          <w:rFonts w:eastAsia="SimSun"/>
          <w:lang w:val="el-GR"/>
        </w:rPr>
      </w:pPr>
    </w:p>
    <w:p w14:paraId="33E12A3E"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01E561A"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3"/>
    <w:p w14:paraId="06DA0B86" w14:textId="77777777" w:rsidR="000C1AAF" w:rsidRDefault="000C1AAF">
      <w:pPr>
        <w:suppressAutoHyphens w:val="0"/>
        <w:autoSpaceDE w:val="0"/>
        <w:spacing w:after="0"/>
        <w:rPr>
          <w:rFonts w:eastAsia="SimSun"/>
          <w:lang w:val="el-GR"/>
        </w:rPr>
      </w:pPr>
    </w:p>
    <w:p w14:paraId="75F8D29E"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5B4E76A"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81EBCA0"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7E372E46"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5F71FB4"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4880201"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0C18A06"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5BD8E1B8"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2A582C02" w14:textId="77777777" w:rsidR="000C1AAF" w:rsidRPr="00603221" w:rsidRDefault="000C1AAF">
      <w:pPr>
        <w:suppressAutoHyphens w:val="0"/>
        <w:autoSpaceDE w:val="0"/>
        <w:spacing w:after="0"/>
        <w:rPr>
          <w:lang w:val="el-GR"/>
        </w:rPr>
      </w:pPr>
    </w:p>
    <w:p w14:paraId="139D0C3D" w14:textId="77777777" w:rsidR="008338F0" w:rsidRPr="00603221" w:rsidRDefault="003355E7" w:rsidP="003A109E">
      <w:pPr>
        <w:pStyle w:val="2"/>
        <w:rPr>
          <w:rFonts w:cs="Tahoma"/>
          <w:lang w:val="el-GR"/>
        </w:rPr>
      </w:pPr>
      <w:r w:rsidRPr="00603221">
        <w:rPr>
          <w:rFonts w:cs="Tahoma"/>
          <w:lang w:val="el-GR"/>
        </w:rPr>
        <w:tab/>
      </w:r>
      <w:bookmarkStart w:id="364" w:name="_Ref55324340"/>
      <w:bookmarkStart w:id="365" w:name="_Toc97194327"/>
      <w:bookmarkStart w:id="366" w:name="_Toc97194461"/>
      <w:bookmarkStart w:id="367" w:name="_Toc144898851"/>
      <w:r w:rsidRPr="00603221">
        <w:rPr>
          <w:rFonts w:cs="Tahoma"/>
          <w:lang w:val="el-GR"/>
        </w:rPr>
        <w:t>Διοικητικές προσφυγές κατά τη διαδικασία εκτέλεσης</w:t>
      </w:r>
      <w:bookmarkEnd w:id="364"/>
      <w:bookmarkEnd w:id="365"/>
      <w:bookmarkEnd w:id="366"/>
      <w:bookmarkEnd w:id="367"/>
      <w:r w:rsidRPr="00603221">
        <w:rPr>
          <w:rFonts w:cs="Tahoma"/>
          <w:lang w:val="el-GR"/>
        </w:rPr>
        <w:t xml:space="preserve"> </w:t>
      </w:r>
    </w:p>
    <w:p w14:paraId="0AEB4CE4" w14:textId="4E356CD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rFonts w:eastAsia="SimSun"/>
          <w:lang w:val="el-GR"/>
        </w:rPr>
        <w:t>5.2</w:t>
      </w:r>
      <w:r w:rsidR="00385B17">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FF17A4D"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EDD401" w14:textId="77777777" w:rsidR="00F1622E" w:rsidRPr="00F1622E" w:rsidRDefault="00F1622E" w:rsidP="00F1622E">
      <w:pPr>
        <w:rPr>
          <w:lang w:val="el-GR"/>
        </w:rPr>
      </w:pPr>
    </w:p>
    <w:p w14:paraId="57EB2A44" w14:textId="77777777" w:rsidR="005550B0" w:rsidRPr="00FF489C" w:rsidRDefault="005550B0" w:rsidP="00F82A8D">
      <w:pPr>
        <w:pStyle w:val="2"/>
        <w:rPr>
          <w:rFonts w:cs="Tahoma"/>
          <w:lang w:val="el-GR"/>
        </w:rPr>
      </w:pPr>
      <w:bookmarkStart w:id="368" w:name="_Toc13748951"/>
      <w:r w:rsidRPr="00F82A8D">
        <w:rPr>
          <w:rFonts w:cs="Tahoma"/>
          <w:lang w:val="el-GR"/>
        </w:rPr>
        <w:tab/>
      </w:r>
      <w:bookmarkStart w:id="369" w:name="_Toc97194328"/>
      <w:bookmarkStart w:id="370" w:name="_Toc97194462"/>
      <w:bookmarkStart w:id="371" w:name="_Toc144898852"/>
      <w:r w:rsidRPr="00F82A8D">
        <w:rPr>
          <w:rFonts w:cs="Tahoma"/>
          <w:lang w:val="el-GR"/>
        </w:rPr>
        <w:t>Δικαστική επίλυση διαφορών</w:t>
      </w:r>
      <w:bookmarkEnd w:id="368"/>
      <w:bookmarkEnd w:id="369"/>
      <w:bookmarkEnd w:id="370"/>
      <w:bookmarkEnd w:id="371"/>
    </w:p>
    <w:p w14:paraId="73C14EF0"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w:t>
      </w:r>
      <w:r w:rsidRPr="003F2068">
        <w:rPr>
          <w:lang w:val="el-GR"/>
        </w:rPr>
        <w:lastRenderedPageBreak/>
        <w:t xml:space="preserve">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821FBA">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9FE3E07" w14:textId="77777777" w:rsidR="005550B0" w:rsidRPr="005550B0" w:rsidRDefault="005550B0" w:rsidP="005550B0">
      <w:pPr>
        <w:suppressAutoHyphens w:val="0"/>
        <w:autoSpaceDE w:val="0"/>
        <w:rPr>
          <w:rFonts w:ascii="Calibri" w:hAnsi="Calibri"/>
          <w:lang w:val="el-GR"/>
        </w:rPr>
      </w:pPr>
    </w:p>
    <w:p w14:paraId="099E81AA" w14:textId="77777777" w:rsidR="00036CBD" w:rsidRPr="00603221" w:rsidRDefault="00036CBD" w:rsidP="00CE12C7">
      <w:pPr>
        <w:rPr>
          <w:lang w:val="el-GR"/>
        </w:rPr>
      </w:pPr>
    </w:p>
    <w:p w14:paraId="20E1188C" w14:textId="77777777" w:rsidR="008338F0" w:rsidRPr="00603221" w:rsidRDefault="00BB5BD6" w:rsidP="00A848D1">
      <w:pPr>
        <w:pStyle w:val="1"/>
        <w:rPr>
          <w:rFonts w:cs="Tahoma"/>
          <w:szCs w:val="22"/>
        </w:rPr>
      </w:pPr>
      <w:bookmarkStart w:id="374" w:name="_Ref75870221"/>
      <w:bookmarkStart w:id="375" w:name="_Toc97194463"/>
      <w:bookmarkStart w:id="376" w:name="_Toc144898853"/>
      <w:r w:rsidRPr="00BB5BD6">
        <w:rPr>
          <w:rFonts w:cs="Tahoma"/>
          <w:szCs w:val="22"/>
        </w:rPr>
        <w:lastRenderedPageBreak/>
        <w:t xml:space="preserve">ΧΡΟΝΟΣ ΚΑΙ ΤΡΟΠΟΣ </w:t>
      </w:r>
      <w:r w:rsidR="003355E7" w:rsidRPr="00603221">
        <w:rPr>
          <w:rFonts w:cs="Tahoma"/>
          <w:szCs w:val="22"/>
        </w:rPr>
        <w:t>ΕΚΤΕΛΕΣΗΣ</w:t>
      </w:r>
      <w:bookmarkEnd w:id="374"/>
      <w:bookmarkEnd w:id="375"/>
      <w:bookmarkEnd w:id="376"/>
      <w:r w:rsidR="003355E7" w:rsidRPr="00603221">
        <w:rPr>
          <w:rFonts w:cs="Tahoma"/>
          <w:szCs w:val="22"/>
        </w:rPr>
        <w:t xml:space="preserve"> </w:t>
      </w:r>
    </w:p>
    <w:p w14:paraId="767778C4" w14:textId="77777777" w:rsidR="008338F0" w:rsidRPr="00603221" w:rsidRDefault="003355E7" w:rsidP="003A109E">
      <w:pPr>
        <w:pStyle w:val="2"/>
        <w:rPr>
          <w:rFonts w:cs="Tahoma"/>
          <w:lang w:val="el-GR"/>
        </w:rPr>
      </w:pPr>
      <w:r w:rsidRPr="00603221">
        <w:rPr>
          <w:rFonts w:cs="Tahoma"/>
          <w:lang w:val="el-GR"/>
        </w:rPr>
        <w:tab/>
      </w:r>
      <w:bookmarkStart w:id="377" w:name="_Ref63782029"/>
      <w:bookmarkStart w:id="378" w:name="_Toc97194329"/>
      <w:bookmarkStart w:id="379" w:name="_Toc97194464"/>
      <w:bookmarkStart w:id="380" w:name="_Toc144898854"/>
      <w:r w:rsidRPr="00603221">
        <w:rPr>
          <w:rFonts w:cs="Tahoma"/>
          <w:lang w:val="el-GR"/>
        </w:rPr>
        <w:t>Παρακολούθηση της σύμβασης</w:t>
      </w:r>
      <w:bookmarkEnd w:id="377"/>
      <w:bookmarkEnd w:id="378"/>
      <w:bookmarkEnd w:id="379"/>
      <w:bookmarkEnd w:id="380"/>
      <w:r w:rsidRPr="00603221">
        <w:rPr>
          <w:rFonts w:cs="Tahoma"/>
          <w:lang w:val="el-GR"/>
        </w:rPr>
        <w:t xml:space="preserve"> </w:t>
      </w:r>
    </w:p>
    <w:p w14:paraId="6060E319" w14:textId="77777777" w:rsidR="00CE12C7" w:rsidRDefault="00512083">
      <w:pPr>
        <w:rPr>
          <w:lang w:val="el-GR"/>
        </w:rPr>
      </w:pPr>
      <w:r w:rsidRPr="00512083">
        <w:rPr>
          <w:lang w:val="el-GR"/>
        </w:rPr>
        <w:t xml:space="preserve">6.1.1. </w:t>
      </w:r>
      <w:bookmarkStart w:id="38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FF5257F"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AAC7D28"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464A69D5" w14:textId="77777777" w:rsidR="006525C7" w:rsidRPr="00603221" w:rsidRDefault="006525C7" w:rsidP="00512083">
      <w:pPr>
        <w:rPr>
          <w:lang w:val="el-GR"/>
        </w:rPr>
      </w:pPr>
    </w:p>
    <w:bookmarkEnd w:id="381"/>
    <w:p w14:paraId="2FCAE56D" w14:textId="77777777" w:rsidR="008338F0" w:rsidRPr="00603221" w:rsidRDefault="003355E7" w:rsidP="003A109E">
      <w:pPr>
        <w:pStyle w:val="2"/>
        <w:rPr>
          <w:rFonts w:cs="Tahoma"/>
          <w:lang w:val="el-GR"/>
        </w:rPr>
      </w:pPr>
      <w:r w:rsidRPr="00603221">
        <w:rPr>
          <w:rFonts w:cs="Tahoma"/>
          <w:lang w:val="el-GR"/>
        </w:rPr>
        <w:tab/>
      </w:r>
      <w:bookmarkStart w:id="382" w:name="_Toc97194330"/>
      <w:bookmarkStart w:id="383" w:name="_Toc97194465"/>
      <w:bookmarkStart w:id="384" w:name="_Toc144898855"/>
      <w:r w:rsidRPr="00603221">
        <w:rPr>
          <w:rFonts w:cs="Tahoma"/>
          <w:lang w:val="el-GR"/>
        </w:rPr>
        <w:t>Διάρκεια σύμβασης</w:t>
      </w:r>
      <w:bookmarkEnd w:id="382"/>
      <w:bookmarkEnd w:id="383"/>
      <w:bookmarkEnd w:id="384"/>
      <w:r w:rsidRPr="00603221">
        <w:rPr>
          <w:rFonts w:cs="Tahoma"/>
          <w:lang w:val="el-GR"/>
        </w:rPr>
        <w:t xml:space="preserve"> </w:t>
      </w:r>
    </w:p>
    <w:p w14:paraId="15D0404C" w14:textId="44D39559"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43333E">
        <w:rPr>
          <w:lang w:val="el-GR"/>
        </w:rPr>
        <w:t xml:space="preserve">δεκατρείς </w:t>
      </w:r>
      <w:r w:rsidR="00140781" w:rsidRPr="00140781">
        <w:rPr>
          <w:lang w:val="el-GR"/>
        </w:rPr>
        <w:t>(</w:t>
      </w:r>
      <w:r w:rsidR="0043333E">
        <w:rPr>
          <w:lang w:val="el-GR"/>
        </w:rPr>
        <w:t>13</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603221">
        <w:rPr>
          <w:lang w:val="el-GR"/>
        </w:rPr>
        <w:t>ΠΑΡΑΡΤΗΜΑ Ι – Αναλυτική Περιγραφή Φυσικού και Οικονομικού Αντικειμένου της Σύμβασης</w:t>
      </w:r>
      <w:r w:rsidR="00385B17">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13F51D6" w14:textId="413F520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5.2</w:t>
      </w:r>
      <w:r w:rsidR="00385B17">
        <w:fldChar w:fldCharType="end"/>
      </w:r>
      <w:r w:rsidRPr="00603221">
        <w:rPr>
          <w:lang w:val="el-GR"/>
        </w:rPr>
        <w:t xml:space="preserve"> της παρούσας.</w:t>
      </w:r>
    </w:p>
    <w:p w14:paraId="253381B8" w14:textId="77777777" w:rsidR="00BA2DC9" w:rsidRPr="00603221" w:rsidRDefault="00BA2DC9">
      <w:pPr>
        <w:rPr>
          <w:lang w:val="el-GR"/>
        </w:rPr>
      </w:pPr>
    </w:p>
    <w:p w14:paraId="440436CD" w14:textId="77777777" w:rsidR="008338F0" w:rsidRPr="00603221" w:rsidRDefault="003355E7" w:rsidP="003A109E">
      <w:pPr>
        <w:pStyle w:val="2"/>
        <w:rPr>
          <w:rFonts w:cs="Tahoma"/>
          <w:lang w:val="el-GR"/>
        </w:rPr>
      </w:pPr>
      <w:r w:rsidRPr="00603221">
        <w:rPr>
          <w:rFonts w:cs="Tahoma"/>
          <w:lang w:val="el-GR"/>
        </w:rPr>
        <w:tab/>
      </w:r>
      <w:bookmarkStart w:id="385" w:name="_Ref40954198"/>
      <w:bookmarkStart w:id="386" w:name="_Ref55381059"/>
      <w:bookmarkStart w:id="387" w:name="_Toc97194331"/>
      <w:bookmarkStart w:id="388" w:name="_Toc97194466"/>
      <w:bookmarkStart w:id="389" w:name="_Toc144898856"/>
      <w:r w:rsidRPr="00603221">
        <w:rPr>
          <w:rFonts w:cs="Tahoma"/>
          <w:lang w:val="el-GR"/>
        </w:rPr>
        <w:t>Παραλαβή του αντικειμένου της σύμβασης</w:t>
      </w:r>
      <w:bookmarkEnd w:id="385"/>
      <w:bookmarkEnd w:id="386"/>
      <w:bookmarkEnd w:id="387"/>
      <w:bookmarkEnd w:id="388"/>
      <w:bookmarkEnd w:id="389"/>
      <w:r w:rsidRPr="00603221">
        <w:rPr>
          <w:rFonts w:cs="Tahoma"/>
          <w:lang w:val="el-GR"/>
        </w:rPr>
        <w:t xml:space="preserve"> </w:t>
      </w:r>
    </w:p>
    <w:p w14:paraId="70B730D5" w14:textId="52FDD35F" w:rsidR="00B8528C" w:rsidRPr="00C00860" w:rsidRDefault="00B8528C" w:rsidP="00B8528C">
      <w:pPr>
        <w:rPr>
          <w:lang w:val="el-GR"/>
        </w:rPr>
      </w:pPr>
      <w:bookmarkStart w:id="39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EA772A">
        <w:rPr>
          <w:highlight w:val="yellow"/>
          <w:lang w:val="el-GR"/>
        </w:rPr>
        <w:fldChar w:fldCharType="begin"/>
      </w:r>
      <w:r w:rsidR="00140781">
        <w:rPr>
          <w:lang w:val="el-GR"/>
        </w:rPr>
        <w:instrText xml:space="preserve"> REF _Ref496625830 \h </w:instrText>
      </w:r>
      <w:r w:rsidR="00EA772A">
        <w:rPr>
          <w:highlight w:val="yellow"/>
          <w:lang w:val="el-GR"/>
        </w:rPr>
      </w:r>
      <w:r w:rsidR="00EA772A">
        <w:rPr>
          <w:highlight w:val="yellow"/>
          <w:lang w:val="el-GR"/>
        </w:rPr>
        <w:fldChar w:fldCharType="separate"/>
      </w:r>
      <w:r w:rsidR="00D64694" w:rsidRPr="00603221">
        <w:rPr>
          <w:lang w:val="el-GR"/>
        </w:rPr>
        <w:t>ΠΑΡΑΡΤΗΜΑ Ι – Αναλυτική Περιγραφή Φυσικού και Οικονομικού Αντικειμένου της Σύμβασης</w:t>
      </w:r>
      <w:r w:rsidR="00EA772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ED95DD4"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33F170FF"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088BE74"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8FF3D7C"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2E6939D"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2B9D882"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6EB3D155"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372AF7B" w14:textId="77777777" w:rsidR="00BB555C" w:rsidRPr="00D57165" w:rsidRDefault="00BB555C" w:rsidP="00BB555C">
      <w:pPr>
        <w:rPr>
          <w:b/>
          <w:bCs/>
          <w:u w:val="single"/>
          <w:lang w:val="el-GR"/>
        </w:rPr>
      </w:pPr>
      <w:bookmarkStart w:id="391" w:name="_Hlk9421462"/>
      <w:bookmarkEnd w:id="390"/>
      <w:r w:rsidRPr="00D57165">
        <w:rPr>
          <w:b/>
          <w:bCs/>
          <w:u w:val="single"/>
          <w:lang w:val="el-GR"/>
        </w:rPr>
        <w:t xml:space="preserve">Παραλαβή Υπηρεσιών </w:t>
      </w:r>
    </w:p>
    <w:p w14:paraId="61C2B010"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04E9405D"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356EE81"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39087F9D"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Pr="00D57165">
        <w:rPr>
          <w:lang w:val="el-GR"/>
        </w:rPr>
        <w:lastRenderedPageBreak/>
        <w:t xml:space="preserve">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6147F15"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B5C0253"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03D1FEC0"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A26C200" w14:textId="77777777" w:rsidR="00BB555C" w:rsidRDefault="00BB555C">
      <w:pPr>
        <w:rPr>
          <w:lang w:val="el-GR"/>
        </w:rPr>
      </w:pPr>
    </w:p>
    <w:bookmarkEnd w:id="391"/>
    <w:p w14:paraId="2BED40F5" w14:textId="77777777" w:rsidR="008338F0" w:rsidRPr="00603221" w:rsidRDefault="003355E7" w:rsidP="003A109E">
      <w:pPr>
        <w:pStyle w:val="2"/>
        <w:rPr>
          <w:rFonts w:cs="Tahoma"/>
          <w:lang w:val="el-GR"/>
        </w:rPr>
      </w:pPr>
      <w:r w:rsidRPr="00603221">
        <w:rPr>
          <w:rFonts w:cs="Tahoma"/>
          <w:lang w:val="el-GR"/>
        </w:rPr>
        <w:tab/>
      </w:r>
      <w:bookmarkStart w:id="392" w:name="_Ref496625354"/>
      <w:bookmarkStart w:id="393" w:name="_Toc97194332"/>
      <w:bookmarkStart w:id="394" w:name="_Toc97194467"/>
      <w:bookmarkStart w:id="395" w:name="_Toc144898857"/>
      <w:r w:rsidRPr="00603221">
        <w:rPr>
          <w:rFonts w:cs="Tahoma"/>
          <w:lang w:val="el-GR"/>
        </w:rPr>
        <w:t>Απόρριψη παραδοτέων – Αντικατάσταση</w:t>
      </w:r>
      <w:bookmarkEnd w:id="392"/>
      <w:bookmarkEnd w:id="393"/>
      <w:bookmarkEnd w:id="394"/>
      <w:bookmarkEnd w:id="395"/>
      <w:r w:rsidRPr="00603221">
        <w:rPr>
          <w:rFonts w:cs="Tahoma"/>
          <w:lang w:val="el-GR"/>
        </w:rPr>
        <w:t xml:space="preserve"> </w:t>
      </w:r>
    </w:p>
    <w:p w14:paraId="47E1D15E" w14:textId="76048352"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rPr>
        <w:t>5.2</w:t>
      </w:r>
      <w:r w:rsidR="00385B17">
        <w:fldChar w:fldCharType="end"/>
      </w:r>
      <w:r>
        <w:rPr>
          <w:lang w:val="el-GR"/>
        </w:rPr>
        <w:t xml:space="preserve"> </w:t>
      </w:r>
      <w:r>
        <w:rPr>
          <w:rFonts w:eastAsia="SimSun"/>
          <w:lang w:val="el-GR"/>
        </w:rPr>
        <w:t>της παρούσας, λόγω εκπρόθεσμης παράδοσης.</w:t>
      </w:r>
    </w:p>
    <w:p w14:paraId="3D29DF3C"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A65E3B5"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01DD413E"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01C9AA0" w14:textId="77777777" w:rsidR="00BB555C" w:rsidRPr="00603221" w:rsidRDefault="00BB555C" w:rsidP="00BB555C">
      <w:pPr>
        <w:rPr>
          <w:i/>
          <w:iCs/>
          <w:color w:val="5B9BD5"/>
          <w:spacing w:val="5"/>
          <w:kern w:val="1"/>
          <w:lang w:val="el-GR"/>
        </w:rPr>
      </w:pPr>
    </w:p>
    <w:p w14:paraId="0464C153" w14:textId="77777777" w:rsidR="00BB555C" w:rsidRDefault="00BB555C" w:rsidP="000F6FD9">
      <w:pPr>
        <w:rPr>
          <w:lang w:val="el-GR"/>
        </w:rPr>
      </w:pPr>
    </w:p>
    <w:p w14:paraId="2859456D" w14:textId="77777777" w:rsidR="008338F0" w:rsidRPr="00603221" w:rsidRDefault="003355E7" w:rsidP="003A109E">
      <w:pPr>
        <w:pStyle w:val="2"/>
        <w:rPr>
          <w:rFonts w:cs="Tahoma"/>
          <w:lang w:val="el-GR"/>
        </w:rPr>
      </w:pPr>
      <w:bookmarkStart w:id="396" w:name="_Toc74566947"/>
      <w:bookmarkStart w:id="397" w:name="_Toc74566948"/>
      <w:bookmarkStart w:id="398" w:name="_Toc74566949"/>
      <w:bookmarkStart w:id="399" w:name="_Toc74566950"/>
      <w:bookmarkStart w:id="400" w:name="_Toc74566951"/>
      <w:bookmarkEnd w:id="396"/>
      <w:bookmarkEnd w:id="397"/>
      <w:bookmarkEnd w:id="398"/>
      <w:bookmarkEnd w:id="399"/>
      <w:bookmarkEnd w:id="400"/>
      <w:r w:rsidRPr="00603221">
        <w:rPr>
          <w:rFonts w:cs="Tahoma"/>
          <w:lang w:val="el-GR"/>
        </w:rPr>
        <w:lastRenderedPageBreak/>
        <w:tab/>
      </w:r>
      <w:bookmarkStart w:id="401" w:name="_Toc97194333"/>
      <w:bookmarkStart w:id="402" w:name="_Toc97194468"/>
      <w:bookmarkStart w:id="403" w:name="_Toc144898858"/>
      <w:r w:rsidRPr="00603221">
        <w:rPr>
          <w:rFonts w:cs="Tahoma"/>
          <w:lang w:val="el-GR"/>
        </w:rPr>
        <w:t>Αναπροσαρμογή τιμής</w:t>
      </w:r>
      <w:bookmarkEnd w:id="401"/>
      <w:bookmarkEnd w:id="402"/>
      <w:bookmarkEnd w:id="403"/>
      <w:r w:rsidRPr="00603221">
        <w:rPr>
          <w:rFonts w:cs="Tahoma"/>
          <w:lang w:val="el-GR"/>
        </w:rPr>
        <w:t xml:space="preserve"> </w:t>
      </w:r>
    </w:p>
    <w:p w14:paraId="03C929E3" w14:textId="77777777" w:rsidR="008338F0" w:rsidRPr="00140781" w:rsidRDefault="00140781">
      <w:pPr>
        <w:rPr>
          <w:rFonts w:eastAsia="SimSun"/>
          <w:lang w:val="el-GR"/>
        </w:rPr>
      </w:pPr>
      <w:r w:rsidRPr="00140781">
        <w:rPr>
          <w:rFonts w:eastAsia="SimSun"/>
          <w:lang w:val="el-GR"/>
        </w:rPr>
        <w:t>Δεν προβλέπεται</w:t>
      </w:r>
    </w:p>
    <w:p w14:paraId="5758A149" w14:textId="77777777" w:rsidR="008338F0" w:rsidRPr="00603221" w:rsidRDefault="008338F0">
      <w:pPr>
        <w:rPr>
          <w:i/>
          <w:iCs/>
          <w:color w:val="5B9BD5"/>
          <w:spacing w:val="5"/>
          <w:kern w:val="1"/>
          <w:lang w:val="el-GR"/>
        </w:rPr>
      </w:pPr>
    </w:p>
    <w:p w14:paraId="7E3053B8" w14:textId="77777777" w:rsidR="008338F0" w:rsidRPr="00603221" w:rsidRDefault="003355E7" w:rsidP="003329FF">
      <w:pPr>
        <w:pStyle w:val="1"/>
        <w:numPr>
          <w:ilvl w:val="0"/>
          <w:numId w:val="0"/>
        </w:numPr>
        <w:ind w:left="432" w:hanging="432"/>
        <w:rPr>
          <w:lang w:val="el-GR"/>
        </w:rPr>
      </w:pPr>
      <w:bookmarkStart w:id="404" w:name="_Toc97194469"/>
      <w:bookmarkStart w:id="405" w:name="_Toc144898859"/>
      <w:r w:rsidRPr="00603221">
        <w:rPr>
          <w:lang w:val="el-GR"/>
        </w:rPr>
        <w:lastRenderedPageBreak/>
        <w:t>ΠΑΡΑΡΤΗΜΑΤΑ</w:t>
      </w:r>
      <w:bookmarkEnd w:id="404"/>
      <w:bookmarkEnd w:id="405"/>
    </w:p>
    <w:p w14:paraId="1F08B0C2" w14:textId="77777777" w:rsidR="008338F0" w:rsidRPr="00603221" w:rsidRDefault="003355E7" w:rsidP="003329FF">
      <w:pPr>
        <w:pStyle w:val="2"/>
        <w:numPr>
          <w:ilvl w:val="0"/>
          <w:numId w:val="0"/>
        </w:numPr>
        <w:tabs>
          <w:tab w:val="clear" w:pos="567"/>
        </w:tabs>
        <w:rPr>
          <w:rFonts w:cs="Tahoma"/>
          <w:lang w:val="el-GR"/>
        </w:rPr>
      </w:pPr>
      <w:bookmarkStart w:id="406" w:name="_Ref496625830"/>
      <w:bookmarkStart w:id="407" w:name="_Toc97194334"/>
      <w:bookmarkStart w:id="408" w:name="_Toc97194470"/>
      <w:bookmarkStart w:id="409" w:name="_Toc144898860"/>
      <w:bookmarkStart w:id="410" w:name="_Ref496625399"/>
      <w:r w:rsidRPr="00603221">
        <w:rPr>
          <w:rFonts w:cs="Tahoma"/>
          <w:lang w:val="el-GR"/>
        </w:rPr>
        <w:t>ΠΑΡΑΡΤΗΜΑ Ι – Αναλυτική Περιγραφή Φυσικού και Οικονομικού Αντικειμένου της Σύμβασης</w:t>
      </w:r>
      <w:bookmarkEnd w:id="406"/>
      <w:bookmarkEnd w:id="407"/>
      <w:bookmarkEnd w:id="408"/>
      <w:bookmarkEnd w:id="409"/>
      <w:r w:rsidRPr="00603221">
        <w:rPr>
          <w:rFonts w:cs="Tahoma"/>
          <w:lang w:val="el-GR"/>
        </w:rPr>
        <w:t xml:space="preserve"> </w:t>
      </w:r>
      <w:bookmarkEnd w:id="410"/>
    </w:p>
    <w:p w14:paraId="2B71C025" w14:textId="77777777" w:rsidR="008338F0" w:rsidRPr="00EF2204" w:rsidRDefault="00A22261">
      <w:pPr>
        <w:pStyle w:val="3"/>
        <w:numPr>
          <w:ilvl w:val="0"/>
          <w:numId w:val="22"/>
        </w:numPr>
        <w:rPr>
          <w:lang w:val="el-GR"/>
        </w:rPr>
      </w:pPr>
      <w:bookmarkStart w:id="411" w:name="_Toc97194335"/>
      <w:bookmarkStart w:id="412" w:name="_Toc97194471"/>
      <w:bookmarkStart w:id="413" w:name="_Ref97199257"/>
      <w:bookmarkStart w:id="414" w:name="_Ref122694905"/>
      <w:bookmarkStart w:id="415" w:name="_Toc144898861"/>
      <w:r w:rsidRPr="00EF2204">
        <w:rPr>
          <w:lang w:val="el-GR"/>
        </w:rPr>
        <w:t>Π</w:t>
      </w:r>
      <w:r>
        <w:rPr>
          <w:lang w:val="el-GR"/>
        </w:rPr>
        <w:t>εριβάλλον της Σύμβασης</w:t>
      </w:r>
      <w:bookmarkEnd w:id="411"/>
      <w:bookmarkEnd w:id="412"/>
      <w:bookmarkEnd w:id="413"/>
      <w:bookmarkEnd w:id="414"/>
      <w:bookmarkEnd w:id="415"/>
    </w:p>
    <w:p w14:paraId="45E511B9" w14:textId="77777777" w:rsidR="00EE109D" w:rsidRPr="00EE109D" w:rsidRDefault="00EE109D" w:rsidP="00CD2A7F">
      <w:pPr>
        <w:rPr>
          <w:rFonts w:eastAsia="SimSun"/>
          <w:lang w:val="el-GR"/>
        </w:rPr>
      </w:pPr>
      <w:bookmarkStart w:id="416" w:name="_Toc516836612"/>
      <w:bookmarkStart w:id="417" w:name="_Toc45706959"/>
      <w:bookmarkStart w:id="418" w:name="_Toc46478230"/>
    </w:p>
    <w:p w14:paraId="7FE5CE94" w14:textId="77777777" w:rsidR="004D1C23" w:rsidRPr="00EF2204" w:rsidRDefault="004D1C23">
      <w:pPr>
        <w:pStyle w:val="4"/>
        <w:numPr>
          <w:ilvl w:val="1"/>
          <w:numId w:val="14"/>
        </w:numPr>
        <w:tabs>
          <w:tab w:val="left" w:pos="993"/>
        </w:tabs>
        <w:rPr>
          <w:rFonts w:eastAsia="SimSun" w:cs="Tahoma"/>
          <w:szCs w:val="22"/>
          <w:lang w:val="el-GR"/>
        </w:rPr>
      </w:pPr>
      <w:bookmarkStart w:id="419" w:name="_Toc97194336"/>
      <w:bookmarkStart w:id="420" w:name="_Toc144898862"/>
      <w:r w:rsidRPr="00EF2204">
        <w:rPr>
          <w:rFonts w:eastAsia="SimSun" w:cs="Tahoma"/>
          <w:szCs w:val="22"/>
          <w:lang w:val="el-GR"/>
        </w:rPr>
        <w:t>Εμπλεκόμενοι στην υλοποίηση της Σύμβασης</w:t>
      </w:r>
      <w:bookmarkEnd w:id="416"/>
      <w:bookmarkEnd w:id="417"/>
      <w:bookmarkEnd w:id="418"/>
      <w:bookmarkEnd w:id="419"/>
      <w:bookmarkEnd w:id="420"/>
    </w:p>
    <w:p w14:paraId="2E3304F2"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6FC403B4" w14:textId="77777777" w:rsidTr="00AB1716">
        <w:tc>
          <w:tcPr>
            <w:tcW w:w="3397" w:type="dxa"/>
          </w:tcPr>
          <w:p w14:paraId="76517115"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2D6C232C" w14:textId="7777777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288E223B" w14:textId="77777777"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D64694" w14:paraId="30A9B78A" w14:textId="77777777" w:rsidTr="00AB1716">
        <w:tc>
          <w:tcPr>
            <w:tcW w:w="3397" w:type="dxa"/>
            <w:vAlign w:val="center"/>
          </w:tcPr>
          <w:p w14:paraId="4DCEFB2A"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18864DF5"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1BC95EB" w14:textId="77777777" w:rsidR="00D64694" w:rsidRPr="00FD26DD" w:rsidRDefault="004D1C23" w:rsidP="00CD2A7F">
            <w:pPr>
              <w:rPr>
                <w:rFonts w:eastAsia="SimSun"/>
                <w:lang w:val="el-GR"/>
              </w:rPr>
            </w:pPr>
            <w:r w:rsidRPr="00D63725">
              <w:rPr>
                <w:lang w:val="el-GR" w:eastAsia="en-US"/>
              </w:rPr>
              <w:t xml:space="preserve">Βλ. Παρ. </w:t>
            </w:r>
            <w:r w:rsidR="00EA772A">
              <w:rPr>
                <w:lang w:val="el-GR" w:eastAsia="en-US"/>
              </w:rPr>
              <w:fldChar w:fldCharType="begin"/>
            </w:r>
            <w:r w:rsidR="00556A23">
              <w:rPr>
                <w:lang w:val="el-GR" w:eastAsia="en-US"/>
              </w:rPr>
              <w:instrText xml:space="preserve"> REF _Ref51336725 \h </w:instrText>
            </w:r>
            <w:r w:rsidR="00EA772A">
              <w:rPr>
                <w:lang w:val="el-GR" w:eastAsia="en-US"/>
              </w:rPr>
            </w:r>
            <w:r w:rsidR="00EA772A">
              <w:rPr>
                <w:lang w:val="el-GR" w:eastAsia="en-US"/>
              </w:rPr>
              <w:fldChar w:fldCharType="separate"/>
            </w:r>
          </w:p>
          <w:p w14:paraId="2C7C1E78" w14:textId="7E3D4924" w:rsidR="004D1C23" w:rsidRPr="00E14FF7" w:rsidRDefault="00D64694" w:rsidP="00AB1716">
            <w:pPr>
              <w:widowControl w:val="0"/>
              <w:suppressAutoHyphens w:val="0"/>
              <w:spacing w:after="0"/>
              <w:rPr>
                <w:lang w:val="el-GR" w:eastAsia="en-US"/>
              </w:rPr>
            </w:pPr>
            <w:r w:rsidRPr="002373E7">
              <w:rPr>
                <w:rFonts w:eastAsia="SimSun"/>
                <w:bCs/>
              </w:rPr>
              <w:t>Φορέας Υλοποίησης – Αναθέτουσα Αρχή</w:t>
            </w:r>
            <w:r w:rsidR="00EA772A">
              <w:rPr>
                <w:lang w:val="el-GR" w:eastAsia="en-US"/>
              </w:rPr>
              <w:fldChar w:fldCharType="end"/>
            </w:r>
          </w:p>
        </w:tc>
      </w:tr>
      <w:tr w:rsidR="004D1C23" w:rsidRPr="00FD26DD" w14:paraId="5E19B164" w14:textId="77777777" w:rsidTr="00AB1716">
        <w:tc>
          <w:tcPr>
            <w:tcW w:w="3397" w:type="dxa"/>
            <w:vAlign w:val="center"/>
          </w:tcPr>
          <w:p w14:paraId="79F2E9B8"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76FD27B5"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68E9524C" w14:textId="77777777" w:rsidR="004D1C23" w:rsidRPr="00D63725" w:rsidRDefault="00D64694"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5A071E13" w14:textId="00997464"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sidR="00FD26DD">
              <w:rPr>
                <w:lang w:val="el-GR" w:eastAsia="en-US"/>
              </w:rPr>
              <w:instrText xml:space="preserve"> REF _Ref55370267 \r \h </w:instrText>
            </w:r>
            <w:r w:rsidR="00EA772A">
              <w:rPr>
                <w:lang w:val="el-GR" w:eastAsia="en-US"/>
              </w:rPr>
            </w:r>
            <w:r w:rsidR="00EA772A">
              <w:rPr>
                <w:lang w:val="el-GR" w:eastAsia="en-US"/>
              </w:rPr>
              <w:fldChar w:fldCharType="separate"/>
            </w:r>
            <w:r w:rsidR="00D64694">
              <w:rPr>
                <w:lang w:val="el-GR" w:eastAsia="en-US"/>
              </w:rPr>
              <w:t>1.1.2</w:t>
            </w:r>
            <w:r w:rsidR="00EA772A">
              <w:rPr>
                <w:lang w:val="el-GR" w:eastAsia="en-US"/>
              </w:rPr>
              <w:fldChar w:fldCharType="end"/>
            </w:r>
          </w:p>
        </w:tc>
      </w:tr>
      <w:tr w:rsidR="00FD26DD" w:rsidRPr="00D63725" w14:paraId="61C9F820" w14:textId="77777777" w:rsidTr="00684A2F">
        <w:tc>
          <w:tcPr>
            <w:tcW w:w="3397" w:type="dxa"/>
            <w:vAlign w:val="center"/>
          </w:tcPr>
          <w:p w14:paraId="1AB73826"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1F1D616"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35AEBA06" w14:textId="77777777" w:rsidR="00FD26DD" w:rsidRPr="00D63725" w:rsidRDefault="00D64694"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0B233C38" w14:textId="602BEDCF"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D64694">
              <w:rPr>
                <w:lang w:val="el-GR" w:eastAsia="en-US"/>
              </w:rPr>
              <w:t>1.1.2</w:t>
            </w:r>
            <w:r w:rsidR="00EA772A">
              <w:rPr>
                <w:lang w:val="el-GR" w:eastAsia="en-US"/>
              </w:rPr>
              <w:fldChar w:fldCharType="end"/>
            </w:r>
          </w:p>
        </w:tc>
      </w:tr>
      <w:tr w:rsidR="00FD26DD" w:rsidRPr="00EF2204" w14:paraId="7791C9EF" w14:textId="77777777" w:rsidTr="00684A2F">
        <w:tc>
          <w:tcPr>
            <w:tcW w:w="3397" w:type="dxa"/>
            <w:vAlign w:val="center"/>
          </w:tcPr>
          <w:p w14:paraId="1C40BDEB"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7AC28F20"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14F9A5A8" w14:textId="77777777" w:rsidR="00FD26DD" w:rsidRDefault="00D64694"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4854C837" w14:textId="41E309F1"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D64694">
              <w:rPr>
                <w:lang w:val="el-GR" w:eastAsia="en-US"/>
              </w:rPr>
              <w:t>1.1.2</w:t>
            </w:r>
            <w:r w:rsidR="00EA772A">
              <w:rPr>
                <w:lang w:val="el-GR" w:eastAsia="en-US"/>
              </w:rPr>
              <w:fldChar w:fldCharType="end"/>
            </w:r>
          </w:p>
        </w:tc>
      </w:tr>
      <w:tr w:rsidR="004D1C23" w:rsidRPr="00FD26DD" w:rsidDel="00DF55C4" w14:paraId="62D763D9" w14:textId="77777777" w:rsidTr="00AB1716">
        <w:tc>
          <w:tcPr>
            <w:tcW w:w="3397" w:type="dxa"/>
            <w:vAlign w:val="center"/>
          </w:tcPr>
          <w:p w14:paraId="2EFCBB81"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0B20A1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393935F2" w14:textId="516DCEE1"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EA772A">
              <w:rPr>
                <w:lang w:eastAsia="en-US"/>
              </w:rPr>
              <w:fldChar w:fldCharType="begin"/>
            </w:r>
            <w:r w:rsidR="00FD26DD">
              <w:rPr>
                <w:lang w:eastAsia="en-US"/>
              </w:rPr>
              <w:instrText xml:space="preserve"> REF _Ref55370267 \r \h </w:instrText>
            </w:r>
            <w:r w:rsidR="00EA772A">
              <w:rPr>
                <w:lang w:eastAsia="en-US"/>
              </w:rPr>
            </w:r>
            <w:r w:rsidR="00EA772A">
              <w:rPr>
                <w:lang w:eastAsia="en-US"/>
              </w:rPr>
              <w:fldChar w:fldCharType="separate"/>
            </w:r>
            <w:r w:rsidR="00D64694">
              <w:rPr>
                <w:lang w:eastAsia="en-US"/>
              </w:rPr>
              <w:t>1.1.2</w:t>
            </w:r>
            <w:r w:rsidR="00EA772A">
              <w:rPr>
                <w:lang w:eastAsia="en-US"/>
              </w:rPr>
              <w:fldChar w:fldCharType="end"/>
            </w:r>
          </w:p>
        </w:tc>
      </w:tr>
    </w:tbl>
    <w:p w14:paraId="7C1E5AFD" w14:textId="77777777" w:rsidR="00B42BA2" w:rsidRPr="00FD26DD" w:rsidRDefault="00B42BA2" w:rsidP="00CD2A7F">
      <w:pPr>
        <w:rPr>
          <w:rFonts w:eastAsia="SimSun"/>
          <w:lang w:val="el-GR"/>
        </w:rPr>
      </w:pPr>
      <w:bookmarkStart w:id="421" w:name="_Ref51336725"/>
      <w:bookmarkStart w:id="422" w:name="_Toc53671308"/>
    </w:p>
    <w:p w14:paraId="33958FFA" w14:textId="77777777" w:rsidR="00556A23" w:rsidRPr="002373E7" w:rsidRDefault="00556A23">
      <w:pPr>
        <w:pStyle w:val="5"/>
        <w:numPr>
          <w:ilvl w:val="2"/>
          <w:numId w:val="14"/>
        </w:numPr>
        <w:rPr>
          <w:rFonts w:eastAsia="SimSun" w:cs="Tahoma"/>
          <w:bCs/>
        </w:rPr>
      </w:pPr>
      <w:bookmarkStart w:id="423" w:name="_Toc144898863"/>
      <w:r w:rsidRPr="002373E7">
        <w:rPr>
          <w:rFonts w:eastAsia="SimSun" w:cs="Tahoma"/>
          <w:bCs/>
        </w:rPr>
        <w:t>Φορέας Υλοποίησης – Αναθέτουσα Αρχή</w:t>
      </w:r>
      <w:bookmarkEnd w:id="421"/>
      <w:bookmarkEnd w:id="422"/>
      <w:bookmarkEnd w:id="423"/>
      <w:r w:rsidRPr="002373E7">
        <w:rPr>
          <w:rFonts w:eastAsia="SimSun" w:cs="Tahoma"/>
          <w:bCs/>
        </w:rPr>
        <w:t xml:space="preserve"> </w:t>
      </w:r>
    </w:p>
    <w:p w14:paraId="0BC12B3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0CA4663B"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19F2993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AEC73CD"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C234861" w14:textId="77777777" w:rsidR="00FD26DD" w:rsidRPr="00FD26DD" w:rsidRDefault="00FD26DD" w:rsidP="00FD26DD">
      <w:pPr>
        <w:shd w:val="clear" w:color="auto" w:fill="FFFFFF"/>
        <w:suppressAutoHyphens w:val="0"/>
        <w:spacing w:line="252" w:lineRule="auto"/>
        <w:rPr>
          <w:lang w:val="el-GR"/>
        </w:rPr>
      </w:pPr>
      <w:r w:rsidRPr="00FD26DD">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09C80F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F0C4165"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435AC56"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A2147C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9CB12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0EA2F1EF"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C2828C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4BB0402A"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39A731C" w14:textId="77777777" w:rsidR="00556A23" w:rsidRPr="00252498" w:rsidRDefault="00556A23" w:rsidP="00047C57">
      <w:pPr>
        <w:rPr>
          <w:rFonts w:eastAsia="SimSun"/>
          <w:lang w:val="el-GR"/>
        </w:rPr>
      </w:pPr>
    </w:p>
    <w:p w14:paraId="173EC993" w14:textId="77777777" w:rsidR="00556A23" w:rsidRPr="00FD26DD" w:rsidRDefault="00FD26DD">
      <w:pPr>
        <w:pStyle w:val="5"/>
        <w:numPr>
          <w:ilvl w:val="2"/>
          <w:numId w:val="14"/>
        </w:numPr>
        <w:rPr>
          <w:rFonts w:eastAsia="SimSun" w:cs="Tahoma"/>
          <w:bCs/>
          <w:lang w:val="el-GR"/>
        </w:rPr>
      </w:pPr>
      <w:bookmarkStart w:id="424" w:name="_Ref55370267"/>
      <w:bookmarkStart w:id="425" w:name="_Toc144898864"/>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4"/>
      <w:bookmarkEnd w:id="425"/>
    </w:p>
    <w:p w14:paraId="5EC7BC0E" w14:textId="77777777" w:rsidR="007C3D4C" w:rsidRPr="007C3D4C" w:rsidRDefault="007C3D4C" w:rsidP="007C3D4C">
      <w:pPr>
        <w:spacing w:line="252" w:lineRule="auto"/>
        <w:rPr>
          <w:color w:val="000000" w:themeColor="text1"/>
          <w:lang w:val="el-GR"/>
        </w:rPr>
      </w:pPr>
      <w:bookmarkStart w:id="426"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2F865302" w14:textId="77777777" w:rsidR="00047C57" w:rsidRPr="00FD26DD" w:rsidRDefault="00047C57" w:rsidP="00047C57">
      <w:pPr>
        <w:rPr>
          <w:rFonts w:eastAsia="SimSun"/>
          <w:lang w:val="el-GR"/>
        </w:rPr>
      </w:pPr>
    </w:p>
    <w:p w14:paraId="4F2B391C" w14:textId="77777777" w:rsidR="00556A23" w:rsidRPr="003329FF" w:rsidRDefault="00556A23">
      <w:pPr>
        <w:pStyle w:val="5"/>
        <w:numPr>
          <w:ilvl w:val="2"/>
          <w:numId w:val="14"/>
        </w:numPr>
        <w:rPr>
          <w:rFonts w:eastAsia="SimSun" w:cs="Tahoma"/>
          <w:bCs/>
          <w:lang w:val="el-GR"/>
        </w:rPr>
      </w:pPr>
      <w:bookmarkStart w:id="427" w:name="_Ref122691609"/>
      <w:bookmarkStart w:id="428" w:name="_Toc144898865"/>
      <w:r w:rsidRPr="003329FF">
        <w:rPr>
          <w:rFonts w:eastAsia="SimSun" w:cs="Tahoma"/>
          <w:bCs/>
          <w:lang w:val="el-GR"/>
        </w:rPr>
        <w:t>Όργανα &amp; Επιτροπές Παρακολούθησης, Διακυβέρνησης και Ελέγχου του Έργου</w:t>
      </w:r>
      <w:bookmarkEnd w:id="426"/>
      <w:bookmarkEnd w:id="427"/>
      <w:bookmarkEnd w:id="428"/>
    </w:p>
    <w:p w14:paraId="483AC8A7"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2309493" w14:textId="77777777" w:rsidR="00E0686B" w:rsidRPr="000A1F30" w:rsidRDefault="00E0686B">
      <w:pPr>
        <w:pStyle w:val="aff"/>
        <w:numPr>
          <w:ilvl w:val="0"/>
          <w:numId w:val="11"/>
        </w:numPr>
        <w:ind w:left="0" w:firstLine="6"/>
        <w:rPr>
          <w:b/>
          <w:bCs/>
          <w:lang w:val="el-GR"/>
        </w:rPr>
      </w:pPr>
      <w:r w:rsidRPr="000A1F30">
        <w:rPr>
          <w:b/>
          <w:bCs/>
          <w:lang w:val="el-GR"/>
        </w:rPr>
        <w:lastRenderedPageBreak/>
        <w:t>Επιτροπή Εποπτείας Προγραμματικής Συμφωνίας (ΕΕΠΣ)</w:t>
      </w:r>
    </w:p>
    <w:p w14:paraId="6CC08013"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FFE4D58"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9E9E6EF"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D4D40FB"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07C2B514" w14:textId="77777777" w:rsidR="00E0686B" w:rsidRPr="000A1F30" w:rsidRDefault="00E0686B">
      <w:pPr>
        <w:pStyle w:val="aff"/>
        <w:numPr>
          <w:ilvl w:val="0"/>
          <w:numId w:val="25"/>
        </w:numPr>
        <w:ind w:hanging="294"/>
        <w:rPr>
          <w:lang w:val="el-GR"/>
        </w:rPr>
      </w:pPr>
      <w:r w:rsidRPr="000A1F30">
        <w:rPr>
          <w:lang w:val="el-GR"/>
        </w:rPr>
        <w:t>Τη μετάθεση/παράταση του χρονοδιαγράμματος του Έργου</w:t>
      </w:r>
    </w:p>
    <w:p w14:paraId="53A97637" w14:textId="77777777" w:rsidR="00E0686B" w:rsidRPr="000A1F30" w:rsidRDefault="00E0686B">
      <w:pPr>
        <w:pStyle w:val="aff"/>
        <w:numPr>
          <w:ilvl w:val="0"/>
          <w:numId w:val="25"/>
        </w:numPr>
        <w:ind w:hanging="294"/>
        <w:rPr>
          <w:lang w:val="el-GR"/>
        </w:rPr>
      </w:pPr>
      <w:r w:rsidRPr="000A1F30">
        <w:rPr>
          <w:lang w:val="el-GR"/>
        </w:rPr>
        <w:t xml:space="preserve">Την τροποποίηση της σύμβασης του Έργου </w:t>
      </w:r>
    </w:p>
    <w:p w14:paraId="2728ED6E" w14:textId="77777777" w:rsidR="00E0686B" w:rsidRPr="000A1F30" w:rsidRDefault="00E0686B" w:rsidP="00E0686B">
      <w:pPr>
        <w:rPr>
          <w:bCs/>
          <w:lang w:val="el-GR"/>
        </w:rPr>
      </w:pPr>
    </w:p>
    <w:p w14:paraId="68295971"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15594501"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CB901FF" w14:textId="77777777" w:rsidR="00E0686B" w:rsidRPr="000A1F30" w:rsidRDefault="00E0686B" w:rsidP="00E0686B">
      <w:pPr>
        <w:rPr>
          <w:bCs/>
          <w:lang w:val="el-GR"/>
        </w:rPr>
      </w:pPr>
    </w:p>
    <w:p w14:paraId="008E43D2"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6CCC7AE5"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7B939874" w14:textId="77777777" w:rsidR="00E0686B" w:rsidRPr="000A1F30" w:rsidRDefault="00E0686B" w:rsidP="00E0686B">
      <w:pPr>
        <w:rPr>
          <w:lang w:val="el-GR"/>
        </w:rPr>
      </w:pPr>
    </w:p>
    <w:p w14:paraId="684C89DB"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5B51902A"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31493E4" w14:textId="77777777" w:rsidR="00BD0298" w:rsidRPr="00EF2204" w:rsidRDefault="00BD0298" w:rsidP="00EF2204">
      <w:pPr>
        <w:rPr>
          <w:rFonts w:eastAsia="SimSun"/>
          <w:lang w:val="el-GR"/>
        </w:rPr>
      </w:pPr>
    </w:p>
    <w:p w14:paraId="277A7C9A" w14:textId="77777777" w:rsidR="00556A23" w:rsidRDefault="00556A23">
      <w:pPr>
        <w:pStyle w:val="3"/>
        <w:numPr>
          <w:ilvl w:val="0"/>
          <w:numId w:val="22"/>
        </w:numPr>
        <w:rPr>
          <w:lang w:val="el-GR"/>
        </w:rPr>
      </w:pPr>
      <w:bookmarkStart w:id="429" w:name="_Ref40953149"/>
      <w:bookmarkStart w:id="430" w:name="_Toc97194338"/>
      <w:bookmarkStart w:id="431" w:name="_Toc97194472"/>
      <w:bookmarkStart w:id="432" w:name="_Toc14489886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9"/>
      <w:r w:rsidR="00A22261">
        <w:rPr>
          <w:lang w:val="el-GR"/>
        </w:rPr>
        <w:t>ύμβασης</w:t>
      </w:r>
      <w:bookmarkEnd w:id="430"/>
      <w:bookmarkEnd w:id="431"/>
      <w:bookmarkEnd w:id="432"/>
    </w:p>
    <w:p w14:paraId="210AF391" w14:textId="77777777" w:rsidR="00BD0298" w:rsidRPr="00BD0298" w:rsidRDefault="00BD0298" w:rsidP="00370D99">
      <w:pPr>
        <w:rPr>
          <w:lang w:val="el-GR"/>
        </w:rPr>
      </w:pPr>
      <w:bookmarkStart w:id="433" w:name="_Toc97195373"/>
      <w:bookmarkStart w:id="434" w:name="_Toc97195542"/>
      <w:bookmarkEnd w:id="433"/>
      <w:bookmarkEnd w:id="434"/>
    </w:p>
    <w:p w14:paraId="3C2ED06D" w14:textId="77777777" w:rsidR="00C15B52" w:rsidRDefault="00346ADE">
      <w:pPr>
        <w:pStyle w:val="4"/>
        <w:numPr>
          <w:ilvl w:val="1"/>
          <w:numId w:val="22"/>
        </w:numPr>
        <w:ind w:hanging="306"/>
        <w:rPr>
          <w:rFonts w:cs="Tahoma"/>
          <w:szCs w:val="22"/>
          <w:lang w:val="el-GR"/>
        </w:rPr>
      </w:pPr>
      <w:bookmarkStart w:id="435" w:name="_Toc97195374"/>
      <w:bookmarkStart w:id="436" w:name="_Toc97195543"/>
      <w:bookmarkStart w:id="437" w:name="_Ref122694908"/>
      <w:bookmarkStart w:id="438" w:name="_Toc144898867"/>
      <w:bookmarkEnd w:id="435"/>
      <w:bookmarkEnd w:id="436"/>
      <w:r>
        <w:rPr>
          <w:rFonts w:cs="Tahoma"/>
          <w:szCs w:val="22"/>
          <w:lang w:val="el-GR"/>
        </w:rPr>
        <w:t>ΠΕΡΙΒΑΛΛΟΝ ΤΟΥ ΕΡΓΟΥ</w:t>
      </w:r>
      <w:bookmarkEnd w:id="437"/>
      <w:bookmarkEnd w:id="438"/>
    </w:p>
    <w:p w14:paraId="6AFEBBC3" w14:textId="77777777" w:rsidR="00821FBA" w:rsidRDefault="00821FBA" w:rsidP="00915939">
      <w:pPr>
        <w:pStyle w:val="StyleStyle2Before3pt"/>
        <w:spacing w:before="120" w:line="312" w:lineRule="auto"/>
        <w:jc w:val="both"/>
        <w:rPr>
          <w:rFonts w:ascii="Tahoma" w:hAnsi="Tahoma" w:cs="Tahoma"/>
          <w:b w:val="0"/>
          <w:bCs w:val="0"/>
        </w:rPr>
      </w:pPr>
    </w:p>
    <w:p w14:paraId="497623B2" w14:textId="77777777" w:rsidR="00A20391" w:rsidRPr="00A2658B" w:rsidRDefault="00A20391" w:rsidP="00A20391">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5444473E" w14:textId="77777777" w:rsidR="00A20391" w:rsidRPr="00A2658B" w:rsidRDefault="00A20391" w:rsidP="00A20391">
      <w:pPr>
        <w:pStyle w:val="ae"/>
        <w:rPr>
          <w:lang w:val="el-GR"/>
        </w:rPr>
      </w:pPr>
      <w:bookmarkStart w:id="439"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5A6DFEB9" w14:textId="77777777" w:rsidR="00A20391" w:rsidRPr="00A2658B" w:rsidRDefault="00A20391" w:rsidP="00FF489C">
      <w:pPr>
        <w:pStyle w:val="ae"/>
        <w:numPr>
          <w:ilvl w:val="0"/>
          <w:numId w:val="38"/>
        </w:numPr>
        <w:tabs>
          <w:tab w:val="clear" w:pos="630"/>
          <w:tab w:val="num" w:pos="851"/>
        </w:tabs>
        <w:suppressAutoHyphens w:val="0"/>
        <w:spacing w:after="0"/>
        <w:ind w:left="807" w:hanging="245"/>
        <w:rPr>
          <w:lang w:val="el-GR"/>
        </w:rPr>
      </w:pPr>
      <w:bookmarkStart w:id="440" w:name="x__26in1rg"/>
      <w:bookmarkEnd w:id="440"/>
      <w:r>
        <w:rPr>
          <w:lang w:val="el-GR"/>
        </w:rPr>
        <w:t xml:space="preserve">Την </w:t>
      </w:r>
      <w:r w:rsidRPr="00A2658B">
        <w:rPr>
          <w:lang w:val="el-GR"/>
        </w:rPr>
        <w:t xml:space="preserve">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w:t>
      </w:r>
      <w:r w:rsidRPr="00A2658B">
        <w:rPr>
          <w:lang w:val="el-GR"/>
        </w:rPr>
        <w:lastRenderedPageBreak/>
        <w:t>οριζόμενες στην σχετική διάταξη νόμου, στην προβλεπόμενη σε αυτήν κοινή υπουργική απόφαση και στην σχετική πρόσκληση προϋποθέσεις.</w:t>
      </w:r>
    </w:p>
    <w:p w14:paraId="48D1D9F2" w14:textId="77777777" w:rsidR="00A20391" w:rsidRPr="00A2658B" w:rsidRDefault="00A20391" w:rsidP="00FF489C">
      <w:pPr>
        <w:pStyle w:val="ae"/>
        <w:numPr>
          <w:ilvl w:val="0"/>
          <w:numId w:val="38"/>
        </w:numPr>
        <w:tabs>
          <w:tab w:val="clear" w:pos="630"/>
          <w:tab w:val="num" w:pos="851"/>
        </w:tabs>
        <w:suppressAutoHyphens w:val="0"/>
        <w:spacing w:after="0"/>
        <w:ind w:left="807" w:hanging="245"/>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35A2F17B" w14:textId="77777777" w:rsidR="006525C7" w:rsidRDefault="006525C7" w:rsidP="006525C7">
      <w:pPr>
        <w:rPr>
          <w:rFonts w:eastAsia="SimSun"/>
          <w:lang w:val="el-GR"/>
        </w:rPr>
      </w:pPr>
    </w:p>
    <w:p w14:paraId="4716C9FC" w14:textId="77777777" w:rsidR="00A20391" w:rsidRDefault="00A20391" w:rsidP="006525C7">
      <w:pPr>
        <w:rPr>
          <w:rFonts w:eastAsia="SimSun"/>
          <w:lang w:val="el-GR"/>
        </w:rPr>
      </w:pPr>
      <w:r w:rsidRPr="00FF489C">
        <w:rPr>
          <w:rFonts w:eastAsia="SimSun"/>
          <w:lang w:val="el-GR"/>
        </w:rPr>
        <w:t xml:space="preserve">Η Δράση θα σχεδιαστεί, θα προκηρυχθεί και θα υλοποιηθεί με τους όρους και τις προϋποθέσεις όπως αυτές ορίζονται στην σχετική διάταξη νόμου, στην </w:t>
      </w:r>
      <w:bookmarkStart w:id="441" w:name="_Hlk146888938"/>
      <w:r w:rsidR="006525C7" w:rsidRPr="00EC1337">
        <w:rPr>
          <w:bCs/>
          <w:lang w:val="el-GR" w:eastAsia="en-US"/>
        </w:rPr>
        <w:t xml:space="preserve">υπ’ αριθ. </w:t>
      </w:r>
      <w:r w:rsidR="006525C7" w:rsidRPr="00E80EF5">
        <w:rPr>
          <w:bCs/>
          <w:lang w:val="el-GR" w:eastAsia="en-US"/>
        </w:rPr>
        <w:t>169</w:t>
      </w:r>
      <w:r w:rsidR="006525C7" w:rsidRPr="00EC1337">
        <w:rPr>
          <w:bCs/>
          <w:lang w:val="el-GR" w:eastAsia="en-US"/>
        </w:rPr>
        <w:t>/05-09-2023 Κοινή Υπουργική Απόφαση με θέμα: «</w:t>
      </w:r>
      <w:r w:rsidR="006525C7"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006525C7" w:rsidRPr="00EC1337">
        <w:rPr>
          <w:bCs/>
          <w:lang w:val="el-GR" w:eastAsia="en-US"/>
        </w:rPr>
        <w:t xml:space="preserve">» (ΦΕΚ </w:t>
      </w:r>
      <w:r w:rsidR="006525C7" w:rsidRPr="00E80EF5">
        <w:rPr>
          <w:bCs/>
          <w:lang w:val="el-GR" w:eastAsia="en-US"/>
        </w:rPr>
        <w:t>5420</w:t>
      </w:r>
      <w:r w:rsidR="006525C7" w:rsidRPr="00EC1337">
        <w:rPr>
          <w:bCs/>
          <w:lang w:val="el-GR" w:eastAsia="en-US"/>
        </w:rPr>
        <w:t>/Β’/</w:t>
      </w:r>
      <w:r w:rsidR="006525C7" w:rsidRPr="00E80EF5">
        <w:rPr>
          <w:bCs/>
          <w:lang w:val="el-GR" w:eastAsia="en-US"/>
        </w:rPr>
        <w:t>14</w:t>
      </w:r>
      <w:r w:rsidR="006525C7" w:rsidRPr="00EC1337">
        <w:rPr>
          <w:bCs/>
          <w:lang w:val="el-GR" w:eastAsia="en-US"/>
        </w:rPr>
        <w:t xml:space="preserve"> -</w:t>
      </w:r>
      <w:r w:rsidR="006525C7" w:rsidRPr="00E80EF5">
        <w:rPr>
          <w:bCs/>
          <w:lang w:val="el-GR" w:eastAsia="en-US"/>
        </w:rPr>
        <w:t>09</w:t>
      </w:r>
      <w:r w:rsidR="006525C7" w:rsidRPr="00EC1337">
        <w:rPr>
          <w:bCs/>
          <w:lang w:val="el-GR" w:eastAsia="en-US"/>
        </w:rPr>
        <w:t>-2023)</w:t>
      </w:r>
      <w:r w:rsidR="006525C7">
        <w:rPr>
          <w:bCs/>
          <w:lang w:val="el-GR" w:eastAsia="en-US"/>
        </w:rPr>
        <w:t xml:space="preserve"> </w:t>
      </w:r>
      <w:r w:rsidRPr="00FF489C">
        <w:rPr>
          <w:rFonts w:eastAsia="SimSun"/>
          <w:lang w:val="el-GR"/>
        </w:rPr>
        <w:t>και στις αποφάσεις του Δικαιούχου.</w:t>
      </w:r>
      <w:bookmarkEnd w:id="441"/>
    </w:p>
    <w:bookmarkEnd w:id="439"/>
    <w:p w14:paraId="504F9B44" w14:textId="77777777" w:rsidR="00A20391" w:rsidRDefault="00A20391" w:rsidP="00A20391">
      <w:pPr>
        <w:rPr>
          <w:rFonts w:eastAsia="SimSun"/>
          <w:lang w:val="el-GR"/>
        </w:rPr>
      </w:pPr>
    </w:p>
    <w:p w14:paraId="19046DED" w14:textId="77777777" w:rsidR="00A20391" w:rsidRPr="0000349A" w:rsidRDefault="00A20391" w:rsidP="00A20391">
      <w:pPr>
        <w:rPr>
          <w:rFonts w:eastAsia="SimSun"/>
          <w:lang w:val="el-GR"/>
        </w:rPr>
      </w:pPr>
      <w:r w:rsidRPr="0000349A">
        <w:rPr>
          <w:rFonts w:eastAsia="SimSun"/>
          <w:lang w:val="el-GR"/>
        </w:rPr>
        <w:t xml:space="preserve">Για την επιτυχή υλοποίηση του Προγράμματος </w:t>
      </w:r>
      <w:r w:rsidRPr="00A2658B">
        <w:rPr>
          <w:b/>
          <w:bCs/>
          <w:lang w:val="el-GR"/>
        </w:rPr>
        <w:t>«Υποστηρικτικά μέτρα των νέων ηλικίας δεκαοκτώ (18) και δεκαεννέα (19) ετών»(“Youth Pass”)»</w:t>
      </w:r>
      <w:r w:rsidRPr="0000349A">
        <w:rPr>
          <w:rFonts w:eastAsia="SimSun"/>
          <w:lang w:val="el-GR"/>
        </w:rPr>
        <w:t xml:space="preserve"> απαιτείται η παροχή συγκεκριμένων υποστηρικτικών υπηρεσιών προς την ΚτΠ Μ.Α.Ε., οι οποίες θα υλοποιηθούν μέσω των ακόλουθων έργων: </w:t>
      </w:r>
    </w:p>
    <w:p w14:paraId="59F9D7FD" w14:textId="77777777" w:rsidR="00A20391" w:rsidRPr="00F5475A" w:rsidRDefault="00A20391" w:rsidP="00A20391">
      <w:pPr>
        <w:ind w:left="270"/>
        <w:rPr>
          <w:rFonts w:eastAsia="Calibri"/>
          <w:b/>
          <w:bCs/>
          <w:lang w:val="el-GR"/>
        </w:rPr>
      </w:pPr>
    </w:p>
    <w:p w14:paraId="60DFFC45" w14:textId="77777777" w:rsidR="00A20391" w:rsidRPr="00F5475A" w:rsidRDefault="00A20391" w:rsidP="00A20391">
      <w:pPr>
        <w:rPr>
          <w:b/>
          <w:bCs/>
          <w:lang w:val="el-GR"/>
        </w:rPr>
      </w:pPr>
      <w:r w:rsidRPr="00F5475A">
        <w:rPr>
          <w:rFonts w:eastAsia="Calibri"/>
          <w:b/>
          <w:bCs/>
          <w:lang w:val="el-GR"/>
        </w:rPr>
        <w:t xml:space="preserve">Έργο 1: </w:t>
      </w:r>
      <w:r w:rsidR="002F4E30">
        <w:rPr>
          <w:rFonts w:eastAsia="Calibri"/>
          <w:u w:val="single"/>
          <w:lang w:val="el-GR"/>
        </w:rPr>
        <w:t>Τεχνικός Σύμβουλος σχεδιασμού και διαχείρισης του Προγράμματος</w:t>
      </w:r>
      <w:r w:rsidR="002F4E30" w:rsidRPr="00A2658B">
        <w:rPr>
          <w:b/>
          <w:bCs/>
          <w:lang w:val="el-GR"/>
        </w:rPr>
        <w:t xml:space="preserve"> </w:t>
      </w:r>
      <w:r w:rsidRPr="00A2658B">
        <w:rPr>
          <w:b/>
          <w:bCs/>
          <w:lang w:val="el-GR"/>
        </w:rPr>
        <w:t>«Υποστηρικτικά μέτρα των νέων ηλικίας δεκαοκτώ (18) και δεκαεννέα (19) ετών»(“Youth Pass”)»</w:t>
      </w:r>
    </w:p>
    <w:p w14:paraId="0BDDCA79" w14:textId="77777777" w:rsidR="00A20391" w:rsidRPr="0058063E" w:rsidRDefault="00A20391" w:rsidP="00A20391">
      <w:pPr>
        <w:rPr>
          <w:rFonts w:eastAsia="Calibri"/>
          <w:lang w:val="el-GR"/>
        </w:rPr>
      </w:pPr>
      <w:r w:rsidRPr="00F5475A">
        <w:rPr>
          <w:rFonts w:eastAsia="Calibri"/>
          <w:lang w:val="el-GR"/>
        </w:rPr>
        <w:t xml:space="preserve">Το συγκεκριμένο Έργο αφορά στην παροχή υπηρεσιών προς την ΚτΠ Μ.Α.Ε. για </w:t>
      </w:r>
      <w:r w:rsidRPr="00D25E9B">
        <w:rPr>
          <w:rFonts w:eastAsia="Calibri"/>
          <w:lang w:val="el-GR"/>
        </w:rPr>
        <w:t xml:space="preserve">την αξιολόγηση των αιτήσεων επιχορήγησης που απαιτούν χειρωνακτικό έλεγχο σε οποιοδήποτε βήμα του κύκλου ζωής τους καθώς επίσης και τη διενέργεια ελέγχων του Προγράμματος </w:t>
      </w:r>
      <w:r w:rsidRPr="00A2658B">
        <w:rPr>
          <w:b/>
          <w:bCs/>
          <w:lang w:val="el-GR"/>
        </w:rPr>
        <w:t>«Υποστηρικτικά μέτρα των νέων ηλικίας δεκαοκτώ (18) και δεκαεννέα (19) ετών»(“Youth Pass”)»</w:t>
      </w:r>
      <w:r w:rsidRPr="0058063E">
        <w:rPr>
          <w:rFonts w:eastAsia="Calibri"/>
          <w:lang w:val="el-GR"/>
        </w:rPr>
        <w:t xml:space="preserve">. </w:t>
      </w:r>
    </w:p>
    <w:p w14:paraId="56AD2A8B" w14:textId="77777777" w:rsidR="00A20391" w:rsidRPr="00F5475A" w:rsidRDefault="00A20391" w:rsidP="00A20391">
      <w:pPr>
        <w:ind w:left="270"/>
        <w:rPr>
          <w:lang w:val="el-GR"/>
        </w:rPr>
      </w:pPr>
    </w:p>
    <w:p w14:paraId="4C46053D" w14:textId="77777777" w:rsidR="00A20391" w:rsidRPr="00D25E9B" w:rsidRDefault="00A20391" w:rsidP="00A20391">
      <w:pPr>
        <w:rPr>
          <w:rFonts w:eastAsia="Calibri"/>
          <w:lang w:val="el-GR"/>
        </w:rPr>
      </w:pPr>
      <w:r w:rsidRPr="00F5475A">
        <w:rPr>
          <w:rFonts w:eastAsia="Calibri"/>
          <w:b/>
          <w:bCs/>
          <w:lang w:val="el-GR"/>
        </w:rPr>
        <w:t xml:space="preserve">Έργο2: </w:t>
      </w:r>
      <w:r w:rsidRPr="001D6B30">
        <w:rPr>
          <w:rFonts w:eastAsia="Calibri"/>
          <w:u w:val="single"/>
          <w:lang w:val="el-GR"/>
        </w:rPr>
        <w:t>«</w:t>
      </w:r>
      <w:r w:rsidR="00251D02" w:rsidRPr="005C6FAD">
        <w:rPr>
          <w:rFonts w:eastAsia="SimSun"/>
          <w:u w:val="single"/>
          <w:lang w:val="el-GR"/>
        </w:rPr>
        <w:t xml:space="preserve">Σχεδιασμός Υλοποίηση και Λειτουργία </w:t>
      </w:r>
      <w:r w:rsidR="00251D02">
        <w:rPr>
          <w:rFonts w:eastAsia="SimSun"/>
          <w:u w:val="single"/>
          <w:lang w:val="el-GR"/>
        </w:rPr>
        <w:t xml:space="preserve">της Ψηφιακής Πλατφόρμας του Προγράμματος </w:t>
      </w:r>
      <w:r w:rsidR="00251D02" w:rsidRPr="008911CB">
        <w:rPr>
          <w:rFonts w:eastAsia="SimSun"/>
          <w:lang w:val="el-GR"/>
        </w:rPr>
        <w:t>«</w:t>
      </w:r>
      <w:r w:rsidR="00251D02" w:rsidRPr="008911CB">
        <w:rPr>
          <w:b/>
          <w:bCs/>
          <w:lang w:val="el-GR"/>
        </w:rPr>
        <w:t>Υποστηρικτικά μέτρα των νέων ηλικίας δεκαοκτώ (18) και δεκαεννέα (19) ετών</w:t>
      </w:r>
      <w:r w:rsidR="00251D02" w:rsidRPr="008911CB">
        <w:rPr>
          <w:rFonts w:eastAsia="SimSun"/>
          <w:b/>
          <w:bCs/>
          <w:lang w:val="el-GR"/>
        </w:rPr>
        <w:t>» (“</w:t>
      </w:r>
      <w:r w:rsidR="00251D02" w:rsidRPr="008911CB">
        <w:rPr>
          <w:rFonts w:eastAsia="SimSun"/>
          <w:b/>
          <w:bCs/>
          <w:lang w:val="en-US"/>
        </w:rPr>
        <w:t>YOUTH</w:t>
      </w:r>
      <w:r w:rsidR="00251D02" w:rsidRPr="008911CB">
        <w:rPr>
          <w:rFonts w:eastAsia="SimSun"/>
          <w:b/>
          <w:bCs/>
          <w:lang w:val="el-GR"/>
        </w:rPr>
        <w:t xml:space="preserve"> </w:t>
      </w:r>
      <w:r w:rsidR="00251D02" w:rsidRPr="008911CB">
        <w:rPr>
          <w:rFonts w:eastAsia="SimSun"/>
          <w:b/>
          <w:bCs/>
          <w:lang w:val="en-US"/>
        </w:rPr>
        <w:t>PASS</w:t>
      </w:r>
      <w:r w:rsidR="00251D02" w:rsidRPr="008911CB">
        <w:rPr>
          <w:rFonts w:eastAsia="SimSun"/>
          <w:b/>
          <w:bCs/>
          <w:lang w:val="el-GR"/>
        </w:rPr>
        <w:t>”)</w:t>
      </w:r>
      <w:r w:rsidRPr="00A2658B">
        <w:rPr>
          <w:b/>
          <w:bCs/>
          <w:lang w:val="el-GR"/>
        </w:rPr>
        <w:t>»</w:t>
      </w:r>
    </w:p>
    <w:p w14:paraId="3543E0D5" w14:textId="77777777" w:rsidR="00A20391" w:rsidRPr="00F5475A" w:rsidRDefault="00A20391" w:rsidP="00A20391">
      <w:pPr>
        <w:spacing w:before="60" w:after="0" w:line="312" w:lineRule="auto"/>
        <w:rPr>
          <w:rFonts w:eastAsia="Calibri"/>
          <w:lang w:val="el-GR"/>
        </w:rPr>
      </w:pPr>
      <w:r w:rsidRPr="00F5475A">
        <w:rPr>
          <w:rFonts w:eastAsia="Calibri"/>
          <w:lang w:val="el-GR"/>
        </w:rPr>
        <w:t>Το συγκεκριμένο Έργο αφορά στην υλοποίηση και θέση σε λειτουργία της πλατφόρμας του Προγράμματος «</w:t>
      </w:r>
      <w:r>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081525E5" w14:textId="77777777" w:rsidR="00A20391" w:rsidRPr="00F5475A" w:rsidRDefault="00A20391" w:rsidP="00A20391">
      <w:pPr>
        <w:pStyle w:val="aff"/>
        <w:numPr>
          <w:ilvl w:val="0"/>
          <w:numId w:val="34"/>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2E5B85DA" w14:textId="77777777" w:rsidR="00A20391" w:rsidRPr="00F5475A" w:rsidRDefault="00A20391" w:rsidP="00A20391">
      <w:pPr>
        <w:pStyle w:val="aff"/>
        <w:numPr>
          <w:ilvl w:val="0"/>
          <w:numId w:val="34"/>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082AD6DD" w14:textId="77777777" w:rsidR="00A20391" w:rsidRPr="00F5475A" w:rsidRDefault="00A20391" w:rsidP="00A20391">
      <w:pPr>
        <w:pStyle w:val="aff"/>
        <w:numPr>
          <w:ilvl w:val="0"/>
          <w:numId w:val="34"/>
        </w:numPr>
        <w:suppressAutoHyphens w:val="0"/>
        <w:spacing w:before="60" w:after="0" w:line="312" w:lineRule="auto"/>
        <w:rPr>
          <w:lang w:val="el-GR"/>
        </w:rPr>
      </w:pPr>
      <w:r w:rsidRPr="00F5475A">
        <w:rPr>
          <w:lang w:val="el-GR"/>
        </w:rPr>
        <w:t>Εγκατάσταση και θέση σε λειτουργία στις υποδομές που θα υποδειχθούν από την ΚτΠ Μ.Α.Ε..</w:t>
      </w:r>
    </w:p>
    <w:p w14:paraId="6E818784" w14:textId="77777777" w:rsidR="00A20391" w:rsidRPr="00F5475A" w:rsidRDefault="00A20391" w:rsidP="00A20391">
      <w:pPr>
        <w:pStyle w:val="aff"/>
        <w:numPr>
          <w:ilvl w:val="0"/>
          <w:numId w:val="34"/>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7A38CBBC" w14:textId="77777777" w:rsidR="00A20391" w:rsidRPr="00F5475A" w:rsidRDefault="00A20391" w:rsidP="00A20391">
      <w:pPr>
        <w:pStyle w:val="aff"/>
        <w:numPr>
          <w:ilvl w:val="0"/>
          <w:numId w:val="34"/>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6FECE401" w14:textId="77777777" w:rsidR="00A20391" w:rsidRPr="00F5475A" w:rsidRDefault="00A20391" w:rsidP="00A20391">
      <w:pPr>
        <w:pStyle w:val="aff"/>
        <w:numPr>
          <w:ilvl w:val="0"/>
          <w:numId w:val="34"/>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6DF3EC2D" w14:textId="77777777" w:rsidR="00A20391" w:rsidRPr="00397011" w:rsidRDefault="00A20391" w:rsidP="00A20391">
      <w:pPr>
        <w:pStyle w:val="aff"/>
        <w:numPr>
          <w:ilvl w:val="0"/>
          <w:numId w:val="34"/>
        </w:numPr>
        <w:suppressAutoHyphens w:val="0"/>
        <w:spacing w:before="60" w:after="0" w:line="312" w:lineRule="auto"/>
        <w:rPr>
          <w:rFonts w:eastAsia="Calibri"/>
          <w:u w:val="single"/>
        </w:rPr>
      </w:pPr>
      <w:r>
        <w:t xml:space="preserve">Σχεδιασμός ασφάλειας συστήματος. </w:t>
      </w:r>
    </w:p>
    <w:p w14:paraId="41B87741" w14:textId="77777777" w:rsidR="00A20391" w:rsidRPr="00F5475A" w:rsidRDefault="00A20391" w:rsidP="00A20391">
      <w:pPr>
        <w:pStyle w:val="aff"/>
        <w:numPr>
          <w:ilvl w:val="0"/>
          <w:numId w:val="34"/>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5CC3CAA9" w14:textId="77777777" w:rsidR="00A20391" w:rsidRPr="00F5475A" w:rsidRDefault="00A20391" w:rsidP="00A20391">
      <w:pPr>
        <w:pStyle w:val="aff"/>
        <w:shd w:val="clear" w:color="auto" w:fill="FFFFFF"/>
        <w:ind w:left="270"/>
        <w:rPr>
          <w:lang w:val="el-GR"/>
        </w:rPr>
      </w:pPr>
    </w:p>
    <w:p w14:paraId="5E428B43" w14:textId="77777777" w:rsidR="00A20391" w:rsidRPr="00F5475A" w:rsidRDefault="00A20391" w:rsidP="00A20391">
      <w:pPr>
        <w:rPr>
          <w:rFonts w:eastAsia="Calibri"/>
          <w:lang w:val="el-GR"/>
        </w:rPr>
      </w:pPr>
      <w:r w:rsidRPr="00F5475A">
        <w:rPr>
          <w:rFonts w:eastAsia="Calibri"/>
          <w:b/>
          <w:bCs/>
          <w:lang w:val="el-GR"/>
        </w:rPr>
        <w:lastRenderedPageBreak/>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xml:space="preserve">) για το Πρόγραμμα </w:t>
      </w:r>
      <w:r w:rsidRPr="00A2658B">
        <w:rPr>
          <w:b/>
          <w:bCs/>
          <w:lang w:val="el-GR"/>
        </w:rPr>
        <w:t>«Υποστηρικτικά μέτρα των νέων ηλικίας δεκαοκτώ (18) και δεκαεννέα (19) ετών»(“Youth Pass”)»</w:t>
      </w:r>
    </w:p>
    <w:p w14:paraId="39E56953" w14:textId="77777777" w:rsidR="00A20391" w:rsidRPr="00F5475A" w:rsidRDefault="00A20391" w:rsidP="00A20391">
      <w:pPr>
        <w:rPr>
          <w:lang w:val="el-GR"/>
        </w:rPr>
      </w:pPr>
      <w:r>
        <w:rPr>
          <w:lang w:val="el-GR"/>
        </w:rPr>
        <w:t xml:space="preserve">Αφορά το αντικείμενο </w:t>
      </w:r>
      <w:r w:rsidR="00C00ECC">
        <w:rPr>
          <w:lang w:val="el-GR"/>
        </w:rPr>
        <w:t xml:space="preserve">της παρούσας </w:t>
      </w:r>
      <w:r w:rsidR="009C2CE3">
        <w:rPr>
          <w:lang w:val="el-GR"/>
        </w:rPr>
        <w:t>διακήρυξης</w:t>
      </w:r>
      <w:r w:rsidRPr="00F5475A">
        <w:rPr>
          <w:lang w:val="el-GR"/>
        </w:rPr>
        <w:t xml:space="preserve">. </w:t>
      </w:r>
    </w:p>
    <w:p w14:paraId="310662C7" w14:textId="77777777" w:rsidR="00A20391" w:rsidRPr="00F5475A" w:rsidRDefault="00A20391" w:rsidP="00A20391">
      <w:pPr>
        <w:ind w:left="270"/>
        <w:rPr>
          <w:rFonts w:eastAsia="Calibri"/>
          <w:u w:val="single"/>
          <w:lang w:val="el-GR"/>
        </w:rPr>
      </w:pPr>
    </w:p>
    <w:p w14:paraId="5D084D06" w14:textId="77777777" w:rsidR="00A20391" w:rsidRPr="00F5475A" w:rsidRDefault="00A20391" w:rsidP="00A20391">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 xml:space="preserve">«Υπηρεσίες δημοσιότητας στο πλαίσιο του Προγράμματος </w:t>
      </w:r>
      <w:r w:rsidRPr="00A2658B">
        <w:rPr>
          <w:b/>
          <w:bCs/>
          <w:lang w:val="el-GR"/>
        </w:rPr>
        <w:t>«Υποστηρικτικά μέτρα των νέων ηλικίας δεκαοκτώ (18) και δεκαεννέα (19) ετών»(“Youth Pass”)»</w:t>
      </w:r>
    </w:p>
    <w:p w14:paraId="227FCC21" w14:textId="77777777" w:rsidR="00A20391" w:rsidRDefault="00A20391" w:rsidP="00A20391">
      <w:pPr>
        <w:shd w:val="clear" w:color="auto" w:fill="FFFFFF"/>
        <w:tabs>
          <w:tab w:val="left" w:pos="900"/>
        </w:tabs>
        <w:rPr>
          <w:lang w:val="el-GR"/>
        </w:rPr>
      </w:pPr>
      <w:r w:rsidRPr="00A20391">
        <w:rPr>
          <w:lang w:val="el-GR"/>
        </w:rPr>
        <w:t xml:space="preserve">Το συγκεκριμένο έργο αφορά στην παροχή υπηρεσιών </w:t>
      </w:r>
      <w:r>
        <w:rPr>
          <w:lang w:val="el-GR"/>
        </w:rPr>
        <w:t xml:space="preserve">δημοσιότητας του Προγράμματος </w:t>
      </w:r>
      <w:r>
        <w:rPr>
          <w:lang w:val="en-US"/>
        </w:rPr>
        <w:t>Youth</w:t>
      </w:r>
      <w:r w:rsidRPr="00A20391">
        <w:rPr>
          <w:lang w:val="el-GR"/>
        </w:rPr>
        <w:t xml:space="preserve"> </w:t>
      </w:r>
      <w:r>
        <w:rPr>
          <w:lang w:val="en-US"/>
        </w:rPr>
        <w:t>Pass</w:t>
      </w:r>
      <w:r w:rsidRPr="00A20391">
        <w:rPr>
          <w:lang w:val="el-GR"/>
        </w:rPr>
        <w:t>.</w:t>
      </w:r>
    </w:p>
    <w:p w14:paraId="1BC6C583" w14:textId="77777777" w:rsidR="00C00ECC" w:rsidRPr="00A20391" w:rsidRDefault="00C00ECC" w:rsidP="00A20391">
      <w:pPr>
        <w:shd w:val="clear" w:color="auto" w:fill="FFFFFF"/>
        <w:tabs>
          <w:tab w:val="left" w:pos="900"/>
        </w:tabs>
        <w:rPr>
          <w:lang w:val="el-GR"/>
        </w:rPr>
      </w:pPr>
    </w:p>
    <w:p w14:paraId="3393FCEB" w14:textId="77777777" w:rsidR="00A20391" w:rsidRPr="00F5475A" w:rsidRDefault="00A20391" w:rsidP="00A20391">
      <w:pPr>
        <w:shd w:val="clear" w:color="auto" w:fill="FFFFFF"/>
        <w:tabs>
          <w:tab w:val="left" w:pos="900"/>
        </w:tabs>
        <w:rPr>
          <w:u w:val="single"/>
          <w:lang w:val="el-GR"/>
        </w:rPr>
      </w:pPr>
      <w:r w:rsidRPr="00F5475A">
        <w:rPr>
          <w:b/>
          <w:bCs/>
          <w:lang w:val="el-GR"/>
        </w:rPr>
        <w:t xml:space="preserve">Έργο 5: </w:t>
      </w:r>
      <w:r w:rsidRPr="00F5475A">
        <w:rPr>
          <w:u w:val="single"/>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Pr="00A2658B">
        <w:rPr>
          <w:b/>
          <w:bCs/>
          <w:lang w:val="el-GR"/>
        </w:rPr>
        <w:t>«Υποστηρικτικά μέτρα των νέων ηλικίας δεκαοκτώ (18) και δεκαεννέα (19) ετών»(“Youth Pass”)»</w:t>
      </w:r>
    </w:p>
    <w:p w14:paraId="4F5AA467" w14:textId="77777777" w:rsidR="00A20391" w:rsidRPr="00F5475A" w:rsidRDefault="00A20391" w:rsidP="00A20391">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6361E5DF" w14:textId="77777777" w:rsidR="00BD0298" w:rsidRPr="00BD0298" w:rsidRDefault="00BD0298" w:rsidP="00370D99">
      <w:pPr>
        <w:rPr>
          <w:lang w:val="el-GR"/>
        </w:rPr>
      </w:pPr>
    </w:p>
    <w:p w14:paraId="3DBC8FC7" w14:textId="77777777" w:rsidR="00BD0298" w:rsidRPr="00EF2204" w:rsidRDefault="00BD0298">
      <w:pPr>
        <w:pStyle w:val="4"/>
        <w:numPr>
          <w:ilvl w:val="1"/>
          <w:numId w:val="22"/>
        </w:numPr>
        <w:ind w:hanging="306"/>
        <w:rPr>
          <w:rFonts w:cs="Tahoma"/>
          <w:szCs w:val="22"/>
          <w:lang w:val="el-GR"/>
        </w:rPr>
      </w:pPr>
      <w:bookmarkStart w:id="442" w:name="_Toc97194339"/>
      <w:bookmarkStart w:id="443" w:name="_Ref97199271"/>
      <w:bookmarkStart w:id="444" w:name="_Ref122694847"/>
      <w:bookmarkStart w:id="445" w:name="_Ref122695017"/>
      <w:bookmarkStart w:id="446" w:name="_Toc14489886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2"/>
      <w:bookmarkEnd w:id="443"/>
      <w:bookmarkEnd w:id="444"/>
      <w:bookmarkEnd w:id="445"/>
      <w:bookmarkEnd w:id="446"/>
      <w:r w:rsidR="00B256BC">
        <w:rPr>
          <w:rFonts w:cs="Tahoma"/>
          <w:szCs w:val="22"/>
          <w:lang w:val="el-GR"/>
        </w:rPr>
        <w:t xml:space="preserve"> </w:t>
      </w:r>
    </w:p>
    <w:p w14:paraId="05E49120" w14:textId="77777777" w:rsidR="00BD0298" w:rsidRDefault="00BD0298" w:rsidP="00827CEF">
      <w:pPr>
        <w:rPr>
          <w:lang w:val="el-GR"/>
        </w:rPr>
      </w:pPr>
    </w:p>
    <w:p w14:paraId="2CA02535" w14:textId="77777777" w:rsidR="00772596" w:rsidRPr="00F5475A" w:rsidRDefault="00772596" w:rsidP="00772596">
      <w:pPr>
        <w:rPr>
          <w:lang w:val="el-GR"/>
        </w:rPr>
      </w:pPr>
      <w:r w:rsidRPr="00F5475A">
        <w:rPr>
          <w:lang w:val="el-GR"/>
        </w:rPr>
        <w:t xml:space="preserve">Αντικείμενο της σύμβασης είναι η παροχή υπηρεσιών για όλη τη διάρκεια της δράσης </w:t>
      </w:r>
      <w:r w:rsidR="00A20391">
        <w:rPr>
          <w:lang w:val="en-US"/>
        </w:rPr>
        <w:t>YOUTH</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 xml:space="preserve">Γραφείο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16C03F05" w14:textId="77777777" w:rsidR="00772596" w:rsidRDefault="00772596" w:rsidP="00772596">
      <w:pPr>
        <w:rPr>
          <w:lang w:val="el-GR"/>
        </w:rPr>
      </w:pPr>
      <w:r w:rsidRPr="00636D5B">
        <w:rPr>
          <w:lang w:val="el-GR"/>
        </w:rPr>
        <w:t>Στο αντικείμενο του παρόντος Έργου εντάσσονται υπηρεσίες για συγκεκριμένη χρονική περίοδο με σκοπό</w:t>
      </w:r>
      <w:r>
        <w:rPr>
          <w:lang w:val="el-GR"/>
        </w:rPr>
        <w:t>:</w:t>
      </w:r>
      <w:r w:rsidRPr="00636D5B">
        <w:rPr>
          <w:lang w:val="el-GR"/>
        </w:rPr>
        <w:t xml:space="preserve"> </w:t>
      </w:r>
    </w:p>
    <w:p w14:paraId="683E5158" w14:textId="77777777" w:rsidR="00772596" w:rsidRPr="00F5475A" w:rsidRDefault="00772596" w:rsidP="00772596">
      <w:pPr>
        <w:pStyle w:val="aff"/>
        <w:numPr>
          <w:ilvl w:val="0"/>
          <w:numId w:val="35"/>
        </w:numPr>
        <w:suppressAutoHyphens w:val="0"/>
        <w:spacing w:before="60" w:after="0" w:line="312" w:lineRule="auto"/>
        <w:rPr>
          <w:lang w:val="el-GR"/>
        </w:rPr>
      </w:pPr>
      <w:bookmarkStart w:id="447" w:name="_Hlk123736316"/>
      <w:r>
        <w:rPr>
          <w:lang w:val="el-GR"/>
        </w:rPr>
        <w:t xml:space="preserve">τη Λειτουργία </w:t>
      </w:r>
      <w:r w:rsidRPr="00F5475A">
        <w:rPr>
          <w:lang w:val="el-GR"/>
        </w:rPr>
        <w:t>Γραφείο</w:t>
      </w:r>
      <w:r>
        <w:rPr>
          <w:lang w:val="el-GR"/>
        </w:rPr>
        <w:t>υ</w:t>
      </w:r>
      <w:r w:rsidRPr="00F5475A">
        <w:rPr>
          <w:lang w:val="el-GR"/>
        </w:rPr>
        <w:t xml:space="preserve">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w:t>
      </w:r>
      <w:bookmarkEnd w:id="447"/>
      <w:r w:rsidRPr="00F5475A">
        <w:rPr>
          <w:lang w:val="el-GR"/>
        </w:rPr>
        <w:t xml:space="preserve">. Αφορά στη λειτουργία του </w:t>
      </w:r>
      <w:r w:rsidRPr="00CC7164">
        <w:t>Help</w:t>
      </w:r>
      <w:r w:rsidRPr="00F5475A">
        <w:rPr>
          <w:lang w:val="el-GR"/>
        </w:rPr>
        <w:t xml:space="preserve"> </w:t>
      </w:r>
      <w:r w:rsidRPr="00CC7164">
        <w:t>Desk</w:t>
      </w:r>
      <w:r w:rsidRPr="00F5475A">
        <w:rPr>
          <w:lang w:val="el-GR"/>
        </w:rPr>
        <w:t xml:space="preserve"> του Προγράμματος, το οποίο θα υποστηρίζει σε πρώτο επίπεδο τους δικαιούχους </w:t>
      </w:r>
      <w:r>
        <w:rPr>
          <w:lang w:val="el-GR"/>
        </w:rPr>
        <w:t>παρέχοντας</w:t>
      </w:r>
      <w:r w:rsidR="00A20391" w:rsidRPr="00A20391">
        <w:rPr>
          <w:lang w:val="el-GR"/>
        </w:rPr>
        <w:t xml:space="preserve"> </w:t>
      </w:r>
      <w:r w:rsidRPr="00F5475A">
        <w:rPr>
          <w:lang w:val="el-GR"/>
        </w:rPr>
        <w:t>πληροφορ</w:t>
      </w:r>
      <w:r>
        <w:rPr>
          <w:lang w:val="el-GR"/>
        </w:rPr>
        <w:t>ίες</w:t>
      </w:r>
      <w:r w:rsidRPr="00F5475A">
        <w:rPr>
          <w:lang w:val="el-GR"/>
        </w:rPr>
        <w:t xml:space="preserve">, </w:t>
      </w:r>
      <w:r>
        <w:rPr>
          <w:lang w:val="el-GR"/>
        </w:rPr>
        <w:t xml:space="preserve">επιλύοντας </w:t>
      </w:r>
      <w:r w:rsidRPr="00F5475A">
        <w:rPr>
          <w:lang w:val="el-GR"/>
        </w:rPr>
        <w:t>προβλ</w:t>
      </w:r>
      <w:r>
        <w:rPr>
          <w:lang w:val="el-GR"/>
        </w:rPr>
        <w:t xml:space="preserve">ήματα </w:t>
      </w:r>
      <w:r w:rsidRPr="00F5475A">
        <w:rPr>
          <w:lang w:val="el-GR"/>
        </w:rPr>
        <w:t>και απ</w:t>
      </w:r>
      <w:r>
        <w:rPr>
          <w:lang w:val="el-GR"/>
        </w:rPr>
        <w:t xml:space="preserve">αντώντας </w:t>
      </w:r>
      <w:r w:rsidRPr="00F5475A">
        <w:rPr>
          <w:lang w:val="el-GR"/>
        </w:rPr>
        <w:t>ερωτ</w:t>
      </w:r>
      <w:r>
        <w:rPr>
          <w:lang w:val="el-GR"/>
        </w:rPr>
        <w:t>ήματα</w:t>
      </w:r>
      <w:r w:rsidRPr="00F5475A">
        <w:rPr>
          <w:lang w:val="el-GR"/>
        </w:rPr>
        <w:t xml:space="preserve">. </w:t>
      </w:r>
      <w:r>
        <w:rPr>
          <w:lang w:val="el-GR"/>
        </w:rPr>
        <w:t>Το Γραφείο υποστήριξης 1ου επιπέδου θ</w:t>
      </w:r>
      <w:r w:rsidRPr="00F5475A">
        <w:rPr>
          <w:lang w:val="el-GR"/>
        </w:rPr>
        <w:t xml:space="preserve">α συνδέεται/συνεργάζεται με το </w:t>
      </w:r>
      <w:r w:rsidRPr="00CC7164">
        <w:t>back</w:t>
      </w:r>
      <w:r w:rsidRPr="00F5475A">
        <w:rPr>
          <w:lang w:val="el-GR"/>
        </w:rPr>
        <w:t>-</w:t>
      </w:r>
      <w:r w:rsidRPr="00CC7164">
        <w:t>office</w:t>
      </w:r>
      <w:r w:rsidRPr="00F5475A">
        <w:rPr>
          <w:lang w:val="el-GR"/>
        </w:rPr>
        <w:t xml:space="preserve"> για την υποστήριξη-απάντηση πιο σύνθετων ερωτημάτων. Το </w:t>
      </w:r>
      <w:r>
        <w:rPr>
          <w:lang w:val="el-GR"/>
        </w:rPr>
        <w:t>Γ</w:t>
      </w:r>
      <w:r w:rsidRPr="00F5475A">
        <w:rPr>
          <w:lang w:val="el-GR"/>
        </w:rPr>
        <w:t xml:space="preserve">ραφείο </w:t>
      </w:r>
      <w:r>
        <w:rPr>
          <w:lang w:val="el-GR"/>
        </w:rPr>
        <w:t xml:space="preserve">Υποστήριξης </w:t>
      </w:r>
      <w:r w:rsidRPr="00F5475A">
        <w:rPr>
          <w:lang w:val="el-GR"/>
        </w:rPr>
        <w:t xml:space="preserve">πρώτου επιπέδου θα πρέπει να ακολουθεί συγκεκριμένα πρότυπα και διαδικασίες και κατ’ ελάχιστον θα πρέπει: </w:t>
      </w:r>
    </w:p>
    <w:p w14:paraId="39C39574"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 xml:space="preserve">να έχει τα χαρακτηριστικά επαγγελματικού </w:t>
      </w:r>
      <w:r w:rsidRPr="0052075A">
        <w:t>call</w:t>
      </w:r>
      <w:r w:rsidRPr="00F5475A">
        <w:rPr>
          <w:lang w:val="el-GR"/>
        </w:rPr>
        <w:t xml:space="preserve"> </w:t>
      </w:r>
      <w:r w:rsidRPr="0052075A">
        <w:t>cent</w:t>
      </w:r>
      <w:r>
        <w:t>e</w:t>
      </w:r>
      <w:r>
        <w:rPr>
          <w:lang w:val="en-US"/>
        </w:rPr>
        <w:t>r</w:t>
      </w:r>
      <w:r w:rsidRPr="00F5475A">
        <w:rPr>
          <w:lang w:val="el-GR"/>
        </w:rPr>
        <w:t xml:space="preserve"> διαθέτοντας φυσικούς </w:t>
      </w:r>
      <w:r w:rsidRPr="0052075A">
        <w:t>agents</w:t>
      </w:r>
      <w:r w:rsidRPr="00F5475A">
        <w:rPr>
          <w:lang w:val="el-GR"/>
        </w:rPr>
        <w:t xml:space="preserve">, να έχει ικανότητα </w:t>
      </w:r>
      <w:r w:rsidRPr="0052075A">
        <w:t>inbound</w:t>
      </w:r>
      <w:r w:rsidRPr="00F5475A">
        <w:rPr>
          <w:lang w:val="el-GR"/>
        </w:rPr>
        <w:t xml:space="preserve"> &amp; </w:t>
      </w:r>
      <w:r w:rsidRPr="0052075A">
        <w:t>outbound</w:t>
      </w:r>
      <w:r w:rsidRPr="00F5475A">
        <w:rPr>
          <w:lang w:val="el-GR"/>
        </w:rPr>
        <w:t xml:space="preserve"> επικοινωνίας, να παρέχει δυνατότητα καταγραφής και παρακολούθησης μεμονωμένων υποθέσεων/</w:t>
      </w:r>
      <w:r w:rsidRPr="0052075A">
        <w:t>cases</w:t>
      </w:r>
      <w:r w:rsidRPr="00F5475A">
        <w:rPr>
          <w:lang w:val="el-GR"/>
        </w:rPr>
        <w:t xml:space="preserve"> που θα πρέπει να προωθηθούν στα </w:t>
      </w:r>
      <w:r>
        <w:rPr>
          <w:lang w:val="el-GR"/>
        </w:rPr>
        <w:t>Ό</w:t>
      </w:r>
      <w:r w:rsidRPr="00F5475A">
        <w:rPr>
          <w:lang w:val="el-GR"/>
        </w:rPr>
        <w:t>ργανα του Προγράμματος, να αξιοποιεί τόσο ηλεκτρονικά κανάλια όσο και τηλεφωνική επικοινωνία,</w:t>
      </w:r>
    </w:p>
    <w:p w14:paraId="1F495FFB"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lastRenderedPageBreak/>
        <w:t>να αποκρίνεται εγκαίρως στα αιτήματα υποστήριξης τ</w:t>
      </w:r>
      <w:r>
        <w:rPr>
          <w:lang w:val="el-GR"/>
        </w:rPr>
        <w:t>ων</w:t>
      </w:r>
      <w:r w:rsidRPr="00F5475A">
        <w:rPr>
          <w:lang w:val="el-GR"/>
        </w:rPr>
        <w:t xml:space="preserve"> δικαιούχων</w:t>
      </w:r>
      <w:r>
        <w:rPr>
          <w:lang w:val="el-GR"/>
        </w:rPr>
        <w:t xml:space="preserve"> </w:t>
      </w:r>
      <w:r w:rsidRPr="00F5475A">
        <w:rPr>
          <w:lang w:val="el-GR"/>
        </w:rPr>
        <w:t xml:space="preserve">με βάση την κρισιμότητα του κάθε αιτήματος, </w:t>
      </w:r>
    </w:p>
    <w:p w14:paraId="5CF3D5AE"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παρέχει πλήρη στοιχεία σχετικά με το</w:t>
      </w:r>
      <w:r>
        <w:rPr>
          <w:lang w:val="el-GR"/>
        </w:rPr>
        <w:t>ν</w:t>
      </w:r>
      <w:r w:rsidRPr="00F5475A">
        <w:rPr>
          <w:lang w:val="el-GR"/>
        </w:rPr>
        <w:t xml:space="preserve"> όγκο των επικοινωνιών, των υποθέσεων και των αντίστοιχων χρόνων απόκρισης και </w:t>
      </w:r>
      <w:r>
        <w:rPr>
          <w:lang w:val="el-GR"/>
        </w:rPr>
        <w:t>ν</w:t>
      </w:r>
      <w:r w:rsidRPr="00F5475A">
        <w:rPr>
          <w:lang w:val="el-GR"/>
        </w:rPr>
        <w:t>α είναι σε θέση να αποστέλλει σε περιοδική βάση τυποποιημένες αναφορές που θα περιλαμβάνουν συμφωνημένες πληροφορίες/</w:t>
      </w:r>
      <w:r w:rsidRPr="00CC7164">
        <w:t>KPIs</w:t>
      </w:r>
      <w:r w:rsidRPr="00F5475A">
        <w:rPr>
          <w:lang w:val="el-GR"/>
        </w:rPr>
        <w:t xml:space="preserve">. </w:t>
      </w:r>
    </w:p>
    <w:p w14:paraId="11596894" w14:textId="77777777" w:rsidR="00772596" w:rsidRPr="00F5475A" w:rsidRDefault="00772596" w:rsidP="00772596">
      <w:pPr>
        <w:pStyle w:val="aff"/>
        <w:numPr>
          <w:ilvl w:val="0"/>
          <w:numId w:val="35"/>
        </w:numPr>
        <w:suppressAutoHyphens w:val="0"/>
        <w:spacing w:before="60" w:after="0" w:line="312" w:lineRule="auto"/>
        <w:rPr>
          <w:lang w:val="el-GR"/>
        </w:rPr>
      </w:pPr>
      <w:bookmarkStart w:id="448" w:name="_Hlk123736331"/>
      <w:r>
        <w:rPr>
          <w:lang w:val="el-GR"/>
        </w:rPr>
        <w:t xml:space="preserve">τη 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bookmarkEnd w:id="448"/>
      <w:r w:rsidRPr="00F5475A">
        <w:rPr>
          <w:lang w:val="el-GR"/>
        </w:rPr>
        <w:t xml:space="preserve">. Αφορά στη λειτουργία </w:t>
      </w:r>
      <w:r w:rsidRPr="0052075A">
        <w:t>back</w:t>
      </w:r>
      <w:r w:rsidRPr="00F5475A">
        <w:rPr>
          <w:lang w:val="el-GR"/>
        </w:rPr>
        <w:t xml:space="preserve"> </w:t>
      </w:r>
      <w:r w:rsidRPr="0052075A">
        <w:t>office</w:t>
      </w:r>
      <w:r w:rsidRPr="00F5475A">
        <w:rPr>
          <w:lang w:val="el-GR"/>
        </w:rPr>
        <w:t xml:space="preserve"> πλαισι</w:t>
      </w:r>
      <w:r>
        <w:rPr>
          <w:lang w:val="el-GR"/>
        </w:rPr>
        <w:t xml:space="preserve">ωμένου με άτομα που </w:t>
      </w:r>
      <w:r w:rsidRPr="00F5475A">
        <w:rPr>
          <w:lang w:val="el-GR"/>
        </w:rPr>
        <w:t>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w:t>
      </w:r>
      <w:r>
        <w:rPr>
          <w:lang w:val="el-GR"/>
        </w:rPr>
        <w:t>,</w:t>
      </w:r>
      <w:r w:rsidRPr="00F5475A">
        <w:rPr>
          <w:lang w:val="el-GR"/>
        </w:rPr>
        <w:t xml:space="preserve"> ενδεικτικά</w:t>
      </w:r>
      <w:r>
        <w:rPr>
          <w:lang w:val="el-GR"/>
        </w:rPr>
        <w:t>,</w:t>
      </w:r>
      <w:r w:rsidRPr="00F5475A">
        <w:rPr>
          <w:lang w:val="el-GR"/>
        </w:rPr>
        <w:t xml:space="preserve"> οι ακόλουθες εργασίες: </w:t>
      </w:r>
    </w:p>
    <w:p w14:paraId="2E0DAC9D"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 xml:space="preserve">ποστήριξη σε ερωτήματα και ζητήματα </w:t>
      </w:r>
      <w:r>
        <w:rPr>
          <w:lang w:val="el-GR"/>
        </w:rPr>
        <w:t xml:space="preserve">προερχόμενα </w:t>
      </w:r>
      <w:r w:rsidRPr="00F5475A">
        <w:rPr>
          <w:lang w:val="el-GR"/>
        </w:rPr>
        <w:t xml:space="preserve">από το </w:t>
      </w:r>
      <w:r w:rsidRPr="0052075A">
        <w:t>help</w:t>
      </w:r>
      <w:r w:rsidRPr="00F5475A">
        <w:rPr>
          <w:lang w:val="el-GR"/>
        </w:rPr>
        <w:t xml:space="preserve"> </w:t>
      </w:r>
      <w:r w:rsidRPr="0052075A">
        <w:t>desk</w:t>
      </w:r>
      <w:r w:rsidRPr="00F5475A">
        <w:rPr>
          <w:lang w:val="el-GR"/>
        </w:rPr>
        <w:t xml:space="preserve"> (</w:t>
      </w:r>
      <w:r w:rsidRPr="0052075A">
        <w:t>escalation</w:t>
      </w:r>
      <w:r w:rsidRPr="00F5475A">
        <w:rPr>
          <w:lang w:val="el-GR"/>
        </w:rPr>
        <w:t>).</w:t>
      </w:r>
    </w:p>
    <w:p w14:paraId="5DA3DB60"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ποστήριξη σε ερωτήματα και ζητήματα που λαμβάνει η Αναθέτουσα Αρχή.</w:t>
      </w:r>
    </w:p>
    <w:p w14:paraId="7223D1A1" w14:textId="77777777" w:rsidR="00772596" w:rsidRPr="00F5475A" w:rsidRDefault="00772596" w:rsidP="00772596">
      <w:pPr>
        <w:pStyle w:val="aff"/>
        <w:numPr>
          <w:ilvl w:val="0"/>
          <w:numId w:val="35"/>
        </w:numPr>
        <w:suppressAutoHyphens w:val="0"/>
        <w:spacing w:before="60" w:after="0" w:line="312" w:lineRule="auto"/>
        <w:rPr>
          <w:lang w:val="el-GR"/>
        </w:rPr>
      </w:pPr>
      <w:bookmarkStart w:id="449" w:name="_Hlk123736346"/>
      <w:r>
        <w:rPr>
          <w:lang w:val="el-GR"/>
        </w:rPr>
        <w:t xml:space="preserve">τη </w:t>
      </w:r>
      <w:r w:rsidRPr="00F5475A">
        <w:rPr>
          <w:lang w:val="el-GR"/>
        </w:rPr>
        <w:t>Σύνταξη Πλάνου Εφαρμογής</w:t>
      </w:r>
      <w:bookmarkEnd w:id="449"/>
      <w:r w:rsidRPr="00F5475A">
        <w:rPr>
          <w:lang w:val="el-GR"/>
        </w:rPr>
        <w:t xml:space="preserve"> στο οποίο θα περιλαμβάνονται κατ’ ελάχιστον η στελέχωση και λειτουργία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το χρονικό διάστημα παροχής των σχετικών υπηρεσιών, η μεθοδολογία και ο τρόπος οργάνωσης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1</w:t>
      </w:r>
      <w:r w:rsidRPr="00F5475A">
        <w:rPr>
          <w:vertAlign w:val="superscript"/>
          <w:lang w:val="el-GR"/>
        </w:rPr>
        <w:t>ου</w:t>
      </w:r>
      <w:r w:rsidRPr="00F5475A">
        <w:rPr>
          <w:lang w:val="el-GR"/>
        </w:rPr>
        <w:t xml:space="preserve"> και 2</w:t>
      </w:r>
      <w:r w:rsidRPr="00F5475A">
        <w:rPr>
          <w:vertAlign w:val="superscript"/>
          <w:lang w:val="el-GR"/>
        </w:rPr>
        <w:t>ου</w:t>
      </w:r>
      <w:r w:rsidRPr="00F5475A">
        <w:rPr>
          <w:lang w:val="el-GR"/>
        </w:rPr>
        <w:t xml:space="preserve"> επιπέδου</w:t>
      </w:r>
      <w:r>
        <w:rPr>
          <w:lang w:val="el-GR"/>
        </w:rPr>
        <w:t>,</w:t>
      </w:r>
      <w:r w:rsidRPr="00F5475A">
        <w:rPr>
          <w:lang w:val="el-GR"/>
        </w:rPr>
        <w:t xml:space="preserve"> καθώς και </w:t>
      </w:r>
      <w:r>
        <w:rPr>
          <w:lang w:val="el-GR"/>
        </w:rPr>
        <w:t>οι διαδικασίες της</w:t>
      </w:r>
      <w:r w:rsidRPr="00F5475A">
        <w:rPr>
          <w:lang w:val="el-GR"/>
        </w:rPr>
        <w:t xml:space="preserve"> μεταξύ τους επικοινωνία</w:t>
      </w:r>
      <w:r>
        <w:rPr>
          <w:lang w:val="el-GR"/>
        </w:rPr>
        <w:t>ς</w:t>
      </w:r>
      <w:r w:rsidRPr="00F5475A">
        <w:rPr>
          <w:lang w:val="el-GR"/>
        </w:rPr>
        <w:t xml:space="preserve">. </w:t>
      </w:r>
    </w:p>
    <w:p w14:paraId="632E12EF" w14:textId="77777777" w:rsidR="00772596" w:rsidRPr="00636D5B" w:rsidRDefault="00772596" w:rsidP="00772596">
      <w:pPr>
        <w:rPr>
          <w:lang w:val="el-GR"/>
        </w:rPr>
      </w:pPr>
    </w:p>
    <w:p w14:paraId="799947FE" w14:textId="77777777" w:rsidR="00772596" w:rsidRPr="00F5475A" w:rsidRDefault="00772596" w:rsidP="00FF489C">
      <w:pPr>
        <w:suppressAutoHyphens w:val="0"/>
        <w:spacing w:after="0"/>
        <w:jc w:val="left"/>
        <w:rPr>
          <w:b/>
          <w:bCs/>
          <w:u w:val="single"/>
          <w:lang w:val="el-GR"/>
        </w:rPr>
      </w:pPr>
      <w:r w:rsidRPr="00F5475A">
        <w:rPr>
          <w:b/>
          <w:bCs/>
          <w:u w:val="single"/>
          <w:lang w:val="el-GR"/>
        </w:rPr>
        <w:t>Παραδοτέα</w:t>
      </w:r>
    </w:p>
    <w:p w14:paraId="086BCE11" w14:textId="77777777" w:rsidR="00772596" w:rsidRPr="00772596" w:rsidRDefault="00772596" w:rsidP="00772596">
      <w:pPr>
        <w:pStyle w:val="aff"/>
        <w:numPr>
          <w:ilvl w:val="0"/>
          <w:numId w:val="30"/>
        </w:numPr>
        <w:suppressAutoHyphens w:val="0"/>
        <w:rPr>
          <w:bCs/>
          <w:color w:val="000000" w:themeColor="text1"/>
          <w:lang w:val="el-GR"/>
        </w:rPr>
      </w:pPr>
      <w:r w:rsidRPr="00772596">
        <w:rPr>
          <w:bCs/>
          <w:color w:val="000000" w:themeColor="text1"/>
          <w:lang w:val="el-GR"/>
        </w:rPr>
        <w:t>Π1. Πλάνο Εφαρμογής</w:t>
      </w:r>
    </w:p>
    <w:p w14:paraId="2ACD2025" w14:textId="77777777" w:rsidR="00772596" w:rsidRPr="00FF489C" w:rsidRDefault="00772596" w:rsidP="00772596">
      <w:pPr>
        <w:pStyle w:val="aff"/>
        <w:numPr>
          <w:ilvl w:val="0"/>
          <w:numId w:val="30"/>
        </w:numPr>
        <w:suppressAutoHyphens w:val="0"/>
        <w:rPr>
          <w:b/>
          <w:bCs/>
          <w:color w:val="000000" w:themeColor="text1"/>
          <w:u w:val="single"/>
          <w:lang w:val="el-GR"/>
        </w:rPr>
      </w:pPr>
      <w:r>
        <w:rPr>
          <w:color w:val="000000" w:themeColor="text1"/>
          <w:lang w:val="el-GR"/>
        </w:rPr>
        <w:t>Π2.</w:t>
      </w:r>
      <w:r>
        <w:rPr>
          <w:color w:val="000000" w:themeColor="text1"/>
          <w:lang w:val="en-US"/>
        </w:rPr>
        <w:t>x</w:t>
      </w:r>
      <w:r>
        <w:rPr>
          <w:color w:val="000000" w:themeColor="text1"/>
          <w:lang w:val="el-GR"/>
        </w:rPr>
        <w:t xml:space="preserve"> </w:t>
      </w:r>
      <w:bookmarkStart w:id="450" w:name="_Hlk146886827"/>
      <w:r>
        <w:rPr>
          <w:color w:val="000000" w:themeColor="text1"/>
          <w:lang w:val="el-GR"/>
        </w:rPr>
        <w:t>(</w:t>
      </w:r>
      <w:r>
        <w:rPr>
          <w:color w:val="000000" w:themeColor="text1"/>
          <w:lang w:val="en-US"/>
        </w:rPr>
        <w:t>x</w:t>
      </w:r>
      <w:r>
        <w:rPr>
          <w:color w:val="000000" w:themeColor="text1"/>
          <w:lang w:val="el-GR"/>
        </w:rPr>
        <w:t xml:space="preserve">= 1 έως και </w:t>
      </w:r>
      <w:r w:rsidR="00000D38">
        <w:rPr>
          <w:color w:val="000000" w:themeColor="text1"/>
          <w:lang w:val="el-GR"/>
        </w:rPr>
        <w:t>4</w:t>
      </w:r>
      <w:r>
        <w:rPr>
          <w:color w:val="000000" w:themeColor="text1"/>
          <w:lang w:val="el-GR"/>
        </w:rPr>
        <w:t>)</w:t>
      </w:r>
      <w:bookmarkEnd w:id="450"/>
      <w:r>
        <w:rPr>
          <w:color w:val="000000" w:themeColor="text1"/>
          <w:lang w:val="el-GR"/>
        </w:rPr>
        <w:t xml:space="preserve"> </w:t>
      </w:r>
      <w:r w:rsidR="00000D38">
        <w:rPr>
          <w:color w:val="000000" w:themeColor="text1"/>
          <w:lang w:val="el-GR"/>
        </w:rPr>
        <w:t>Τριμη</w:t>
      </w:r>
      <w:r w:rsidRPr="00E13273">
        <w:rPr>
          <w:color w:val="000000" w:themeColor="text1"/>
          <w:lang w:val="el-GR"/>
        </w:rPr>
        <w:t xml:space="preserve">νιαίες Αναφορές </w:t>
      </w:r>
      <w:r w:rsidR="00000D38">
        <w:rPr>
          <w:color w:val="000000" w:themeColor="text1"/>
          <w:lang w:val="el-GR"/>
        </w:rPr>
        <w:t>Π</w:t>
      </w:r>
      <w:r w:rsidRPr="00E13273">
        <w:rPr>
          <w:color w:val="000000" w:themeColor="text1"/>
          <w:lang w:val="el-GR"/>
        </w:rPr>
        <w:t>ροόδου</w:t>
      </w:r>
      <w:r>
        <w:rPr>
          <w:color w:val="000000" w:themeColor="text1"/>
          <w:lang w:val="el-GR"/>
        </w:rPr>
        <w:t xml:space="preserve">, στις οποίες περιλαμβάνονται </w:t>
      </w:r>
      <w:r w:rsidRPr="00E13273">
        <w:rPr>
          <w:color w:val="000000" w:themeColor="text1"/>
          <w:lang w:val="el-GR"/>
        </w:rPr>
        <w:t xml:space="preserve">Αναφορές </w:t>
      </w:r>
      <w:r>
        <w:rPr>
          <w:color w:val="000000" w:themeColor="text1"/>
          <w:lang w:val="el-GR"/>
        </w:rPr>
        <w:t xml:space="preserve">της λειτουργίας του </w:t>
      </w:r>
      <w:r>
        <w:rPr>
          <w:color w:val="000000" w:themeColor="text1"/>
          <w:lang w:val="en-US"/>
        </w:rPr>
        <w:t>Help</w:t>
      </w:r>
      <w:r w:rsidRPr="00907FAD">
        <w:rPr>
          <w:color w:val="000000" w:themeColor="text1"/>
          <w:lang w:val="el-GR"/>
        </w:rPr>
        <w:t xml:space="preserve"> </w:t>
      </w:r>
      <w:r>
        <w:rPr>
          <w:color w:val="000000" w:themeColor="text1"/>
          <w:lang w:val="en-US"/>
        </w:rPr>
        <w:t>Desk</w:t>
      </w:r>
      <w:r w:rsidRPr="00907FAD">
        <w:rPr>
          <w:color w:val="000000" w:themeColor="text1"/>
          <w:lang w:val="el-GR"/>
        </w:rPr>
        <w:t xml:space="preserve"> </w:t>
      </w:r>
      <w:r>
        <w:rPr>
          <w:color w:val="000000" w:themeColor="text1"/>
          <w:lang w:val="el-GR"/>
        </w:rPr>
        <w:t>και του Μηχανισμού</w:t>
      </w:r>
      <w:r w:rsidR="008A78B2" w:rsidRPr="008A78B2">
        <w:rPr>
          <w:color w:val="000000" w:themeColor="text1"/>
          <w:lang w:val="el-GR"/>
        </w:rPr>
        <w:t xml:space="preserve"> </w:t>
      </w:r>
      <w:r>
        <w:rPr>
          <w:color w:val="000000" w:themeColor="text1"/>
          <w:lang w:val="en-US"/>
        </w:rPr>
        <w:t>Back</w:t>
      </w:r>
      <w:r w:rsidRPr="00907FAD">
        <w:rPr>
          <w:color w:val="000000" w:themeColor="text1"/>
          <w:lang w:val="el-GR"/>
        </w:rPr>
        <w:t xml:space="preserve"> </w:t>
      </w:r>
      <w:r>
        <w:rPr>
          <w:color w:val="000000" w:themeColor="text1"/>
          <w:lang w:val="en-US"/>
        </w:rPr>
        <w:t>Office</w:t>
      </w:r>
      <w:r>
        <w:rPr>
          <w:color w:val="000000" w:themeColor="text1"/>
          <w:lang w:val="el-GR"/>
        </w:rPr>
        <w:t>.</w:t>
      </w:r>
    </w:p>
    <w:p w14:paraId="1A56E73D" w14:textId="77777777" w:rsidR="00000D38" w:rsidRPr="00907FAD" w:rsidRDefault="00000D38" w:rsidP="00FF489C">
      <w:pPr>
        <w:pStyle w:val="aff"/>
        <w:suppressAutoHyphens w:val="0"/>
        <w:ind w:left="360"/>
        <w:rPr>
          <w:b/>
          <w:bCs/>
          <w:color w:val="000000" w:themeColor="text1"/>
          <w:u w:val="single"/>
          <w:lang w:val="el-GR"/>
        </w:rPr>
      </w:pPr>
    </w:p>
    <w:p w14:paraId="12F1C0B1" w14:textId="77777777" w:rsidR="008338F0" w:rsidRPr="00EF2204" w:rsidRDefault="003355E7">
      <w:pPr>
        <w:pStyle w:val="3"/>
        <w:numPr>
          <w:ilvl w:val="0"/>
          <w:numId w:val="22"/>
        </w:numPr>
        <w:rPr>
          <w:lang w:val="el-GR"/>
        </w:rPr>
      </w:pPr>
      <w:bookmarkStart w:id="451" w:name="_Toc97194366"/>
      <w:bookmarkStart w:id="452" w:name="_Toc97194477"/>
      <w:bookmarkStart w:id="453" w:name="_Ref122694864"/>
      <w:bookmarkStart w:id="454" w:name="_Toc144898869"/>
      <w:r w:rsidRPr="00EF2204">
        <w:rPr>
          <w:lang w:val="el-GR"/>
        </w:rPr>
        <w:t xml:space="preserve">Μεθοδολογία </w:t>
      </w:r>
      <w:r w:rsidR="00025B9C">
        <w:rPr>
          <w:lang w:val="el-GR"/>
        </w:rPr>
        <w:t>Υ</w:t>
      </w:r>
      <w:r w:rsidRPr="00EF2204">
        <w:rPr>
          <w:lang w:val="el-GR"/>
        </w:rPr>
        <w:t>λοποίησης</w:t>
      </w:r>
      <w:bookmarkEnd w:id="451"/>
      <w:bookmarkEnd w:id="452"/>
      <w:bookmarkEnd w:id="453"/>
      <w:bookmarkEnd w:id="454"/>
    </w:p>
    <w:p w14:paraId="5F79FC3F" w14:textId="77777777" w:rsidR="00772596" w:rsidRDefault="00772596" w:rsidP="00E13273">
      <w:pPr>
        <w:spacing w:line="252" w:lineRule="auto"/>
        <w:rPr>
          <w:lang w:val="el-GR"/>
        </w:rPr>
      </w:pPr>
      <w:bookmarkStart w:id="455" w:name="_Toc97195407"/>
      <w:bookmarkStart w:id="456" w:name="_Toc97195576"/>
      <w:bookmarkEnd w:id="455"/>
      <w:bookmarkEnd w:id="456"/>
    </w:p>
    <w:p w14:paraId="65CEF4B2"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4F8E3B83"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1E8DEB2E"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45840E57" w14:textId="77777777" w:rsidR="00772596" w:rsidRPr="00155B45" w:rsidRDefault="00772596" w:rsidP="00772596">
      <w:pPr>
        <w:numPr>
          <w:ilvl w:val="0"/>
          <w:numId w:val="31"/>
        </w:numPr>
        <w:spacing w:line="252" w:lineRule="auto"/>
        <w:ind w:left="284" w:hanging="284"/>
        <w:rPr>
          <w:lang w:val="el-GR"/>
        </w:rPr>
      </w:pPr>
      <w:r w:rsidRPr="00155B45">
        <w:rPr>
          <w:lang w:val="el-GR"/>
        </w:rPr>
        <w:lastRenderedPageBreak/>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βαθείας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7626F625" w14:textId="77777777" w:rsidR="00772596" w:rsidRPr="00155B45" w:rsidRDefault="00772596" w:rsidP="00772596">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FBDE1C7"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28B5E58" w14:textId="77777777" w:rsidR="00025B9C" w:rsidRPr="00025B9C" w:rsidRDefault="00025B9C" w:rsidP="00045DCF">
      <w:pPr>
        <w:rPr>
          <w:lang w:val="el-GR"/>
        </w:rPr>
      </w:pPr>
    </w:p>
    <w:p w14:paraId="77AF21A5" w14:textId="77777777" w:rsidR="00025B9C" w:rsidRDefault="00025B9C">
      <w:pPr>
        <w:pStyle w:val="4"/>
        <w:numPr>
          <w:ilvl w:val="1"/>
          <w:numId w:val="22"/>
        </w:numPr>
        <w:ind w:hanging="306"/>
        <w:rPr>
          <w:rFonts w:cs="Tahoma"/>
          <w:szCs w:val="22"/>
          <w:lang w:val="el-GR"/>
        </w:rPr>
      </w:pPr>
      <w:bookmarkStart w:id="457" w:name="_Toc97194367"/>
      <w:bookmarkStart w:id="458" w:name="_Ref122695066"/>
      <w:bookmarkStart w:id="459" w:name="_Toc144898870"/>
      <w:r w:rsidRPr="00EF2204">
        <w:rPr>
          <w:rFonts w:cs="Tahoma"/>
          <w:szCs w:val="22"/>
          <w:lang w:val="el-GR"/>
        </w:rPr>
        <w:t>Χρονοδιάγραμμα</w:t>
      </w:r>
      <w:bookmarkEnd w:id="457"/>
      <w:bookmarkEnd w:id="458"/>
      <w:bookmarkEnd w:id="459"/>
    </w:p>
    <w:p w14:paraId="14AAA251" w14:textId="77777777" w:rsidR="00986151" w:rsidRDefault="00986151" w:rsidP="00C77D57">
      <w:pPr>
        <w:rPr>
          <w:rFonts w:eastAsia="SimSun"/>
          <w:lang w:val="el-GR"/>
        </w:rPr>
      </w:pPr>
    </w:p>
    <w:p w14:paraId="7121BC23" w14:textId="77777777" w:rsidR="00772596" w:rsidRPr="00623BDD" w:rsidRDefault="00772596" w:rsidP="00772596">
      <w:pPr>
        <w:suppressAutoHyphens w:val="0"/>
        <w:autoSpaceDE w:val="0"/>
        <w:spacing w:after="60"/>
        <w:rPr>
          <w:rFonts w:eastAsia="SimSun"/>
          <w:lang w:val="el-GR"/>
        </w:rPr>
      </w:pPr>
      <w:bookmarkStart w:id="460"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623BDD">
        <w:rPr>
          <w:rFonts w:eastAsia="SimSun"/>
          <w:lang w:val="el-GR"/>
        </w:rPr>
        <w:t>σε</w:t>
      </w:r>
      <w:r w:rsidRPr="00623BDD">
        <w:rPr>
          <w:rFonts w:eastAsia="SimSun"/>
          <w:b/>
          <w:bCs/>
          <w:lang w:val="el-GR"/>
        </w:rPr>
        <w:t xml:space="preserve"> </w:t>
      </w:r>
      <w:r w:rsidR="00C9670D" w:rsidRPr="00FF489C">
        <w:rPr>
          <w:rFonts w:eastAsia="SimSun"/>
          <w:b/>
          <w:bCs/>
          <w:lang w:val="el-GR"/>
        </w:rPr>
        <w:t>δεκατρείς</w:t>
      </w:r>
      <w:r w:rsidR="00B965F6" w:rsidRPr="00623BDD">
        <w:rPr>
          <w:rFonts w:eastAsia="SimSun"/>
          <w:b/>
          <w:bCs/>
          <w:lang w:val="el-GR"/>
        </w:rPr>
        <w:t xml:space="preserve"> </w:t>
      </w:r>
      <w:r w:rsidRPr="00623BDD">
        <w:rPr>
          <w:rFonts w:eastAsia="SimSun"/>
          <w:b/>
          <w:bCs/>
          <w:lang w:val="el-GR"/>
        </w:rPr>
        <w:t>(</w:t>
      </w:r>
      <w:r w:rsidR="00B965F6" w:rsidRPr="00FF489C">
        <w:rPr>
          <w:rFonts w:eastAsia="SimSun"/>
          <w:b/>
          <w:bCs/>
          <w:lang w:val="el-GR"/>
        </w:rPr>
        <w:t>1</w:t>
      </w:r>
      <w:r w:rsidR="00C9670D" w:rsidRPr="00FF489C">
        <w:rPr>
          <w:rFonts w:eastAsia="SimSun"/>
          <w:b/>
          <w:bCs/>
          <w:lang w:val="el-GR"/>
        </w:rPr>
        <w:t>3</w:t>
      </w:r>
      <w:r w:rsidRPr="00623BDD">
        <w:rPr>
          <w:rFonts w:eastAsia="SimSun"/>
          <w:b/>
          <w:bCs/>
          <w:lang w:val="el-GR"/>
        </w:rPr>
        <w:t>) μήνες</w:t>
      </w:r>
      <w:r w:rsidRPr="00623BDD">
        <w:rPr>
          <w:rFonts w:eastAsia="SimSun"/>
          <w:lang w:val="el-GR"/>
        </w:rPr>
        <w:t xml:space="preserve"> και νοείται ως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63B8C31" w14:textId="77777777" w:rsidR="00772596" w:rsidRPr="00623BDD" w:rsidRDefault="00772596" w:rsidP="00772596">
      <w:pPr>
        <w:suppressAutoHyphens w:val="0"/>
        <w:autoSpaceDE w:val="0"/>
        <w:spacing w:after="60"/>
        <w:rPr>
          <w:rFonts w:eastAsia="SimSun"/>
          <w:lang w:val="el-GR"/>
        </w:rPr>
      </w:pPr>
      <w:r w:rsidRPr="00623BDD">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623BDD">
        <w:rPr>
          <w:rFonts w:eastAsia="SimSun"/>
          <w:u w:val="single"/>
          <w:lang w:val="el-GR"/>
        </w:rPr>
        <w:t>μέχρι την παράδοση και του τελευταίου παραδοτέου που ορίζει τη λήξη της Σύμβαση</w:t>
      </w:r>
      <w:r w:rsidRPr="00623BDD">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610"/>
        <w:gridCol w:w="1383"/>
        <w:gridCol w:w="1625"/>
        <w:gridCol w:w="1210"/>
        <w:gridCol w:w="1800"/>
      </w:tblGrid>
      <w:tr w:rsidR="00772596" w:rsidRPr="00623BDD" w14:paraId="6F262686" w14:textId="77777777" w:rsidTr="00F02575">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0"/>
          <w:p w14:paraId="257E08D9"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772596" w:rsidRPr="00623BDD" w14:paraId="2C328427" w14:textId="77777777" w:rsidTr="00F02575">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25A0DDA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276392E7"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320775D8"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340B5B6"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487E39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772596" w:rsidRPr="00623BDD" w14:paraId="6225E0CF"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9048869" w14:textId="77777777" w:rsidR="00772596" w:rsidRPr="00623BDD" w:rsidRDefault="00772596" w:rsidP="00F02575">
            <w:pPr>
              <w:suppressAutoHyphens w:val="0"/>
              <w:autoSpaceDE w:val="0"/>
              <w:spacing w:after="60"/>
              <w:jc w:val="left"/>
              <w:rPr>
                <w:color w:val="000000" w:themeColor="text1"/>
                <w:sz w:val="20"/>
                <w:szCs w:val="20"/>
                <w:lang w:val="el-GR"/>
              </w:rPr>
            </w:pPr>
            <w:r w:rsidRPr="00623BDD">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DF1FF7C" w14:textId="77777777" w:rsidR="00772596" w:rsidRPr="00623BDD" w:rsidRDefault="00772596" w:rsidP="00F02575">
            <w:pPr>
              <w:suppressAutoHyphens w:val="0"/>
              <w:autoSpaceDE w:val="0"/>
              <w:spacing w:after="60"/>
              <w:jc w:val="center"/>
              <w:rPr>
                <w:rFonts w:eastAsia="SimSun"/>
                <w:b/>
                <w:sz w:val="20"/>
                <w:szCs w:val="20"/>
                <w:lang w:val="el-GR"/>
              </w:rPr>
            </w:pPr>
            <w:r w:rsidRPr="00623BDD">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37E2FBA2" w14:textId="77777777" w:rsidR="00772596" w:rsidRPr="00623BDD" w:rsidRDefault="00772596" w:rsidP="00F02575">
            <w:pPr>
              <w:suppressAutoHyphens w:val="0"/>
              <w:autoSpaceDE w:val="0"/>
              <w:spacing w:after="60"/>
              <w:jc w:val="center"/>
              <w:rPr>
                <w:rFonts w:eastAsia="SimSun"/>
                <w:b/>
                <w:sz w:val="20"/>
                <w:szCs w:val="20"/>
                <w:lang w:val="el-GR"/>
              </w:rPr>
            </w:pPr>
            <w:r w:rsidRPr="00623BDD">
              <w:rPr>
                <w:rFonts w:eastAsia="SimSun"/>
                <w:b/>
                <w:sz w:val="20"/>
                <w:szCs w:val="20"/>
                <w:lang w:val="el-GR"/>
              </w:rPr>
              <w:t>2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19DC498D" w14:textId="77777777" w:rsidR="00772596" w:rsidRPr="00623BDD" w:rsidRDefault="00772596" w:rsidP="00F02575">
            <w:pPr>
              <w:suppressAutoHyphens w:val="0"/>
              <w:autoSpaceDE w:val="0"/>
              <w:spacing w:after="60"/>
              <w:jc w:val="center"/>
              <w:rPr>
                <w:rFonts w:eastAsia="SimSun"/>
                <w:b/>
                <w:sz w:val="20"/>
                <w:szCs w:val="20"/>
                <w:lang w:val="el-GR"/>
              </w:rPr>
            </w:pPr>
            <w:r w:rsidRPr="00623BDD">
              <w:rPr>
                <w:rFonts w:eastAsia="SimSun"/>
                <w:b/>
                <w:sz w:val="20"/>
                <w:szCs w:val="20"/>
                <w:lang w:val="el-GR"/>
              </w:rPr>
              <w:t>7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32FE5594" w14:textId="77777777" w:rsidR="00772596" w:rsidRPr="00623BDD" w:rsidRDefault="00772596" w:rsidP="00F02575">
            <w:pPr>
              <w:suppressAutoHyphens w:val="0"/>
              <w:autoSpaceDE w:val="0"/>
              <w:spacing w:after="60"/>
              <w:jc w:val="center"/>
              <w:rPr>
                <w:color w:val="000000" w:themeColor="text1"/>
                <w:sz w:val="20"/>
                <w:szCs w:val="20"/>
                <w:lang w:val="el-GR"/>
              </w:rPr>
            </w:pPr>
          </w:p>
        </w:tc>
      </w:tr>
      <w:tr w:rsidR="00772596" w:rsidRPr="00D64694" w14:paraId="6A9D9F51"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22E616E" w14:textId="77777777" w:rsidR="00772596" w:rsidRPr="00623BDD" w:rsidRDefault="00C9670D" w:rsidP="00F02575">
            <w:pPr>
              <w:suppressAutoHyphens w:val="0"/>
              <w:autoSpaceDE w:val="0"/>
              <w:spacing w:after="60"/>
              <w:jc w:val="left"/>
              <w:rPr>
                <w:color w:val="000000" w:themeColor="text1"/>
                <w:sz w:val="20"/>
                <w:szCs w:val="20"/>
                <w:lang w:val="el-GR"/>
              </w:rPr>
            </w:pPr>
            <w:r w:rsidRPr="00FF489C">
              <w:rPr>
                <w:color w:val="000000" w:themeColor="text1"/>
                <w:sz w:val="20"/>
                <w:szCs w:val="20"/>
                <w:lang w:val="el-GR"/>
              </w:rPr>
              <w:t>Τριμ</w:t>
            </w:r>
            <w:r w:rsidR="00772596" w:rsidRPr="00623BDD">
              <w:rPr>
                <w:color w:val="000000" w:themeColor="text1"/>
                <w:sz w:val="20"/>
                <w:szCs w:val="20"/>
                <w:lang w:val="el-GR"/>
              </w:rPr>
              <w:t xml:space="preserve">ηνιαίες Αναφορές </w:t>
            </w:r>
            <w:r w:rsidR="00000D38" w:rsidRPr="00FF489C">
              <w:rPr>
                <w:color w:val="000000" w:themeColor="text1"/>
                <w:sz w:val="20"/>
                <w:szCs w:val="20"/>
                <w:lang w:val="el-GR"/>
              </w:rPr>
              <w:t>Π</w:t>
            </w:r>
            <w:r w:rsidR="00772596" w:rsidRPr="00623BDD">
              <w:rPr>
                <w:color w:val="000000" w:themeColor="text1"/>
                <w:sz w:val="20"/>
                <w:szCs w:val="20"/>
                <w:lang w:val="el-GR"/>
              </w:rPr>
              <w:t xml:space="preserve">ροόδου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85C98F2" w14:textId="77777777" w:rsidR="00772596" w:rsidRPr="00623BDD" w:rsidRDefault="00C9670D" w:rsidP="00F02575">
            <w:pPr>
              <w:suppressAutoHyphens w:val="0"/>
              <w:autoSpaceDE w:val="0"/>
              <w:spacing w:after="60"/>
              <w:jc w:val="center"/>
              <w:rPr>
                <w:rFonts w:eastAsia="SimSun"/>
                <w:b/>
                <w:sz w:val="20"/>
                <w:szCs w:val="20"/>
                <w:lang w:val="el-GR"/>
              </w:rPr>
            </w:pPr>
            <w:r w:rsidRPr="00FF489C">
              <w:rPr>
                <w:rFonts w:eastAsia="SimSun"/>
                <w:b/>
                <w:sz w:val="20"/>
                <w:szCs w:val="20"/>
                <w:lang w:val="el-GR"/>
              </w:rPr>
              <w:t>12</w:t>
            </w:r>
            <w:r w:rsidRPr="00623BDD">
              <w:rPr>
                <w:rFonts w:eastAsia="SimSun"/>
                <w:b/>
                <w:sz w:val="20"/>
                <w:szCs w:val="20"/>
                <w:lang w:val="el-GR"/>
              </w:rPr>
              <w:t xml:space="preserve"> </w:t>
            </w:r>
            <w:r w:rsidR="00772596" w:rsidRPr="00623BDD">
              <w:rPr>
                <w:rFonts w:eastAsia="SimSun"/>
                <w:b/>
                <w:sz w:val="20"/>
                <w:szCs w:val="20"/>
                <w:lang w:val="el-GR"/>
              </w:rPr>
              <w:t>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0364498B" w14:textId="77777777" w:rsidR="00772596" w:rsidRPr="00623BDD" w:rsidRDefault="00772596" w:rsidP="00F02575">
            <w:pPr>
              <w:suppressAutoHyphens w:val="0"/>
              <w:autoSpaceDE w:val="0"/>
              <w:spacing w:after="60"/>
              <w:jc w:val="center"/>
              <w:rPr>
                <w:rFonts w:eastAsia="SimSun"/>
                <w:b/>
                <w:sz w:val="20"/>
                <w:szCs w:val="20"/>
                <w:lang w:val="el-GR"/>
              </w:rPr>
            </w:pPr>
            <w:r w:rsidRPr="00623BDD">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6613DE" w14:textId="77777777" w:rsidR="00772596" w:rsidRPr="00623BDD" w:rsidRDefault="00C9670D" w:rsidP="00F02575">
            <w:pPr>
              <w:suppressAutoHyphens w:val="0"/>
              <w:autoSpaceDE w:val="0"/>
              <w:spacing w:after="60"/>
              <w:jc w:val="center"/>
              <w:rPr>
                <w:rFonts w:eastAsia="SimSun"/>
                <w:b/>
                <w:sz w:val="20"/>
                <w:szCs w:val="20"/>
                <w:lang w:val="el-GR"/>
              </w:rPr>
            </w:pPr>
            <w:r w:rsidRPr="00FF489C">
              <w:rPr>
                <w:rFonts w:eastAsia="SimSun"/>
                <w:b/>
                <w:sz w:val="20"/>
                <w:szCs w:val="20"/>
                <w:lang w:val="el-GR"/>
              </w:rPr>
              <w:t>13</w:t>
            </w:r>
            <w:r w:rsidRPr="00623BDD">
              <w:rPr>
                <w:rFonts w:eastAsia="SimSun"/>
                <w:b/>
                <w:sz w:val="20"/>
                <w:szCs w:val="20"/>
                <w:lang w:val="el-GR"/>
              </w:rPr>
              <w:t xml:space="preserve"> </w:t>
            </w:r>
            <w:r w:rsidR="00772596" w:rsidRPr="00623BDD">
              <w:rPr>
                <w:rFonts w:eastAsia="SimSun"/>
                <w:b/>
                <w:sz w:val="20"/>
                <w:szCs w:val="20"/>
                <w:lang w:val="el-GR"/>
              </w:rPr>
              <w:t>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1C14F23C" w14:textId="77777777" w:rsidR="00772596" w:rsidRPr="00F5475A" w:rsidRDefault="00772596" w:rsidP="00F02575">
            <w:pPr>
              <w:suppressAutoHyphens w:val="0"/>
              <w:autoSpaceDE w:val="0"/>
              <w:spacing w:after="60"/>
              <w:jc w:val="center"/>
              <w:rPr>
                <w:rFonts w:eastAsia="SimSun"/>
                <w:sz w:val="20"/>
                <w:szCs w:val="20"/>
                <w:lang w:val="el-GR"/>
              </w:rPr>
            </w:pPr>
            <w:r w:rsidRPr="00623BDD">
              <w:rPr>
                <w:rFonts w:eastAsia="SimSun"/>
                <w:sz w:val="20"/>
                <w:szCs w:val="20"/>
                <w:lang w:val="el-GR"/>
              </w:rPr>
              <w:t>Με την υπογραφή της Σύμβασης και έως τη λήξη της</w:t>
            </w:r>
          </w:p>
        </w:tc>
      </w:tr>
    </w:tbl>
    <w:p w14:paraId="3BF5D71E" w14:textId="77777777" w:rsidR="00772596" w:rsidRDefault="00772596" w:rsidP="00C77D57">
      <w:pPr>
        <w:rPr>
          <w:lang w:val="el-GR"/>
        </w:rPr>
      </w:pPr>
    </w:p>
    <w:p w14:paraId="614A7AEE" w14:textId="77777777" w:rsidR="00986151" w:rsidRPr="009E3BD5" w:rsidRDefault="00986151" w:rsidP="00C77D57">
      <w:pPr>
        <w:rPr>
          <w:lang w:val="el-GR"/>
        </w:rPr>
      </w:pPr>
    </w:p>
    <w:p w14:paraId="015ADEEC" w14:textId="77777777" w:rsidR="00EA7E9C" w:rsidRPr="00EA7E9C" w:rsidRDefault="00EA7E9C" w:rsidP="00EA7E9C">
      <w:pPr>
        <w:rPr>
          <w:rFonts w:eastAsia="SimSun"/>
          <w:lang w:val="el-GR"/>
        </w:rPr>
      </w:pPr>
    </w:p>
    <w:p w14:paraId="1626AAC6" w14:textId="77777777" w:rsidR="00025B9C" w:rsidRPr="00843444" w:rsidRDefault="00025B9C">
      <w:pPr>
        <w:pStyle w:val="4"/>
        <w:numPr>
          <w:ilvl w:val="1"/>
          <w:numId w:val="22"/>
        </w:numPr>
        <w:ind w:hanging="306"/>
        <w:rPr>
          <w:rFonts w:cs="Tahoma"/>
          <w:szCs w:val="22"/>
          <w:lang w:val="el-GR"/>
        </w:rPr>
      </w:pPr>
      <w:bookmarkStart w:id="461" w:name="_Ref122695067"/>
      <w:bookmarkStart w:id="462" w:name="_Toc144898871"/>
      <w:bookmarkStart w:id="463" w:name="_Hlk61973828"/>
      <w:r w:rsidRPr="00843444">
        <w:rPr>
          <w:rFonts w:cs="Tahoma"/>
          <w:szCs w:val="22"/>
          <w:lang w:val="el-GR"/>
        </w:rPr>
        <w:t>Χρόνος Υποβολής και Διαδικασία Οριστικοποίησης Παραδοτέων</w:t>
      </w:r>
      <w:bookmarkEnd w:id="461"/>
      <w:bookmarkEnd w:id="462"/>
    </w:p>
    <w:bookmarkEnd w:id="463"/>
    <w:p w14:paraId="647239C2"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30"/>
        <w:gridCol w:w="1633"/>
        <w:gridCol w:w="3907"/>
        <w:gridCol w:w="1810"/>
        <w:gridCol w:w="1648"/>
      </w:tblGrid>
      <w:tr w:rsidR="009D7B94" w:rsidRPr="00892E1A" w14:paraId="0F2D8A24" w14:textId="77777777" w:rsidTr="00FF489C">
        <w:trPr>
          <w:trHeight w:val="336"/>
          <w:tblHeader/>
          <w:jc w:val="center"/>
        </w:trPr>
        <w:tc>
          <w:tcPr>
            <w:tcW w:w="327" w:type="pct"/>
            <w:shd w:val="clear" w:color="auto" w:fill="FBE4D5"/>
            <w:vAlign w:val="center"/>
            <w:hideMark/>
          </w:tcPr>
          <w:p w14:paraId="0D1EA5ED" w14:textId="77777777" w:rsidR="009D7B94" w:rsidRPr="00EF2204" w:rsidRDefault="009D7B94" w:rsidP="00F0257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48" w:type="pct"/>
            <w:shd w:val="clear" w:color="auto" w:fill="FBE4D5"/>
            <w:vAlign w:val="center"/>
            <w:hideMark/>
          </w:tcPr>
          <w:p w14:paraId="6BD03A2E" w14:textId="77777777" w:rsidR="009D7B94" w:rsidRPr="00EF2204" w:rsidRDefault="009D7B94" w:rsidP="00F0257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2E54E2AF" w14:textId="77777777" w:rsidR="009D7B94" w:rsidRPr="00EF2204" w:rsidRDefault="009D7B94" w:rsidP="00F0257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098923AD" w14:textId="77777777" w:rsidR="009D7B94" w:rsidRPr="00EF2204" w:rsidRDefault="009D7B94" w:rsidP="00F0257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D2A5DFD" w14:textId="77777777" w:rsidR="009D7B94" w:rsidRPr="00EF2204" w:rsidRDefault="009D7B94" w:rsidP="00F0257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0D64B151"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6AF33462"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D7B94" w:rsidRPr="00843444" w14:paraId="2CBB8941" w14:textId="77777777" w:rsidTr="00FF489C">
        <w:trPr>
          <w:trHeight w:val="175"/>
          <w:jc w:val="center"/>
        </w:trPr>
        <w:tc>
          <w:tcPr>
            <w:tcW w:w="327" w:type="pct"/>
            <w:noWrap/>
            <w:hideMark/>
          </w:tcPr>
          <w:p w14:paraId="61194857"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p>
        </w:tc>
        <w:tc>
          <w:tcPr>
            <w:tcW w:w="848" w:type="pct"/>
          </w:tcPr>
          <w:p w14:paraId="21F91377" w14:textId="77777777" w:rsidR="009D7B94" w:rsidRPr="00D4298A" w:rsidRDefault="009D7B94" w:rsidP="00F02575">
            <w:pPr>
              <w:suppressAutoHyphens w:val="0"/>
              <w:spacing w:before="120" w:after="0"/>
              <w:jc w:val="center"/>
              <w:rPr>
                <w:color w:val="000000"/>
                <w:lang w:val="el-GR" w:eastAsia="el-GR"/>
              </w:rPr>
            </w:pPr>
            <w:r>
              <w:rPr>
                <w:color w:val="000000"/>
                <w:lang w:val="el-GR" w:eastAsia="el-GR"/>
              </w:rPr>
              <w:t>Π1</w:t>
            </w:r>
          </w:p>
        </w:tc>
        <w:tc>
          <w:tcPr>
            <w:tcW w:w="2029" w:type="pct"/>
            <w:noWrap/>
            <w:vAlign w:val="center"/>
          </w:tcPr>
          <w:p w14:paraId="6B6C783F" w14:textId="77777777" w:rsidR="009D7B94" w:rsidRPr="00843444" w:rsidRDefault="009D7B94" w:rsidP="00F02575">
            <w:pPr>
              <w:suppressAutoHyphens w:val="0"/>
              <w:spacing w:before="120" w:after="0"/>
              <w:jc w:val="left"/>
              <w:rPr>
                <w:color w:val="000000" w:themeColor="text1"/>
                <w:lang w:val="el-GR"/>
              </w:rPr>
            </w:pPr>
            <w:r>
              <w:rPr>
                <w:color w:val="000000" w:themeColor="text1"/>
                <w:lang w:val="el-GR"/>
              </w:rPr>
              <w:t>Πλάνο Εφαρμογής</w:t>
            </w:r>
          </w:p>
        </w:tc>
        <w:tc>
          <w:tcPr>
            <w:tcW w:w="940" w:type="pct"/>
            <w:noWrap/>
          </w:tcPr>
          <w:p w14:paraId="3B4DF5AF"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5 ημέρες</w:t>
            </w:r>
          </w:p>
        </w:tc>
        <w:tc>
          <w:tcPr>
            <w:tcW w:w="856" w:type="pct"/>
          </w:tcPr>
          <w:p w14:paraId="38D70A86"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2 ημέρες</w:t>
            </w:r>
          </w:p>
        </w:tc>
      </w:tr>
      <w:tr w:rsidR="009D7B94" w:rsidRPr="00843444" w14:paraId="5DCC6640" w14:textId="77777777" w:rsidTr="00FF489C">
        <w:trPr>
          <w:trHeight w:val="175"/>
          <w:jc w:val="center"/>
        </w:trPr>
        <w:tc>
          <w:tcPr>
            <w:tcW w:w="327" w:type="pct"/>
            <w:noWrap/>
          </w:tcPr>
          <w:p w14:paraId="318D3C89"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w:t>
            </w:r>
          </w:p>
        </w:tc>
        <w:tc>
          <w:tcPr>
            <w:tcW w:w="848" w:type="pct"/>
          </w:tcPr>
          <w:p w14:paraId="125816E9"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w:t>
            </w:r>
            <w:r w:rsidR="00267FCF">
              <w:rPr>
                <w:color w:val="000000"/>
                <w:lang w:val="el-GR" w:eastAsia="el-GR"/>
              </w:rPr>
              <w:t>4</w:t>
            </w:r>
          </w:p>
        </w:tc>
        <w:tc>
          <w:tcPr>
            <w:tcW w:w="2029" w:type="pct"/>
            <w:noWrap/>
            <w:vAlign w:val="center"/>
          </w:tcPr>
          <w:p w14:paraId="58739287" w14:textId="77777777" w:rsidR="009D7B94" w:rsidRPr="00E13273" w:rsidRDefault="00267FCF" w:rsidP="00F02575">
            <w:pPr>
              <w:suppressAutoHyphens w:val="0"/>
              <w:spacing w:before="120" w:after="0"/>
              <w:jc w:val="left"/>
              <w:rPr>
                <w:color w:val="000000" w:themeColor="text1"/>
                <w:lang w:val="el-GR"/>
              </w:rPr>
            </w:pPr>
            <w:r>
              <w:rPr>
                <w:color w:val="000000" w:themeColor="text1"/>
                <w:lang w:val="el-GR"/>
              </w:rPr>
              <w:t>Τριμ</w:t>
            </w:r>
            <w:r w:rsidR="009D7B94" w:rsidRPr="00E13273">
              <w:rPr>
                <w:color w:val="000000" w:themeColor="text1"/>
                <w:lang w:val="el-GR"/>
              </w:rPr>
              <w:t xml:space="preserve">ηνιαίες Αναφορές </w:t>
            </w:r>
            <w:r w:rsidR="00000D38">
              <w:rPr>
                <w:color w:val="000000" w:themeColor="text1"/>
                <w:lang w:val="el-GR"/>
              </w:rPr>
              <w:t>Π</w:t>
            </w:r>
            <w:r w:rsidR="009D7B94" w:rsidRPr="00E13273">
              <w:rPr>
                <w:color w:val="000000" w:themeColor="text1"/>
                <w:lang w:val="el-GR"/>
              </w:rPr>
              <w:t xml:space="preserve">ροόδου </w:t>
            </w:r>
          </w:p>
        </w:tc>
        <w:tc>
          <w:tcPr>
            <w:tcW w:w="940" w:type="pct"/>
            <w:noWrap/>
          </w:tcPr>
          <w:p w14:paraId="64C9337C"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Μ</w:t>
            </w:r>
            <w:r w:rsidR="003F2995" w:rsidRPr="00623BDD">
              <w:rPr>
                <w:color w:val="000000"/>
                <w:lang w:val="el-GR" w:eastAsia="el-GR"/>
              </w:rPr>
              <w:t>1 Έως Μ</w:t>
            </w:r>
            <w:r w:rsidR="00267FCF" w:rsidRPr="00FF489C">
              <w:rPr>
                <w:color w:val="000000"/>
                <w:lang w:val="el-GR" w:eastAsia="el-GR"/>
              </w:rPr>
              <w:t>4</w:t>
            </w:r>
            <w:r w:rsidRPr="00623BDD">
              <w:rPr>
                <w:color w:val="000000"/>
                <w:lang w:val="el-GR" w:eastAsia="el-GR"/>
              </w:rPr>
              <w:t>, (</w:t>
            </w:r>
            <w:r w:rsidR="00267FCF" w:rsidRPr="00FF489C">
              <w:rPr>
                <w:color w:val="000000"/>
                <w:lang w:val="el-GR" w:eastAsia="el-GR"/>
              </w:rPr>
              <w:t>Τρίμηνο</w:t>
            </w:r>
            <w:r w:rsidRPr="00623BDD">
              <w:rPr>
                <w:color w:val="000000"/>
                <w:lang w:val="el-GR" w:eastAsia="el-GR"/>
              </w:rPr>
              <w:t>)</w:t>
            </w:r>
          </w:p>
        </w:tc>
        <w:tc>
          <w:tcPr>
            <w:tcW w:w="856" w:type="pct"/>
          </w:tcPr>
          <w:p w14:paraId="15C91236"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1 μήνας</w:t>
            </w:r>
          </w:p>
        </w:tc>
      </w:tr>
    </w:tbl>
    <w:p w14:paraId="057B8DC7" w14:textId="77777777" w:rsidR="008376F9" w:rsidRDefault="008376F9" w:rsidP="008376F9">
      <w:pPr>
        <w:rPr>
          <w:rFonts w:eastAsia="SimSun"/>
          <w:lang w:val="el-GR"/>
        </w:rPr>
      </w:pPr>
    </w:p>
    <w:p w14:paraId="6FFACDAD" w14:textId="15707AFE" w:rsidR="009D7B94" w:rsidRPr="003C2BEF" w:rsidRDefault="009D7B94" w:rsidP="009D7B94">
      <w:pPr>
        <w:rPr>
          <w:rFonts w:eastAsia="SimSun"/>
          <w:lang w:val="el-GR"/>
        </w:rPr>
      </w:pPr>
      <w:r w:rsidRPr="003C2BEF">
        <w:rPr>
          <w:rFonts w:eastAsia="SimSun"/>
          <w:lang w:val="el-GR"/>
        </w:rPr>
        <w:t>Ο Ανάδοχος υποβάλ</w:t>
      </w:r>
      <w:r>
        <w:rPr>
          <w:rFonts w:eastAsia="SimSun"/>
          <w:lang w:val="el-GR"/>
        </w:rPr>
        <w:t>λ</w:t>
      </w:r>
      <w:r w:rsidRPr="003C2BEF">
        <w:rPr>
          <w:rFonts w:eastAsia="SimSun"/>
          <w:lang w:val="el-GR"/>
        </w:rPr>
        <w:t xml:space="preserve">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w:t>
      </w:r>
      <w:r w:rsidRPr="003C2BEF">
        <w:rPr>
          <w:rFonts w:eastAsia="SimSun"/>
          <w:lang w:val="el-GR"/>
        </w:rPr>
        <w:lastRenderedPageBreak/>
        <w:t xml:space="preserve">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EA772A">
        <w:rPr>
          <w:rFonts w:eastAsia="SimSun"/>
          <w:lang w:val="el-GR"/>
        </w:rPr>
        <w:fldChar w:fldCharType="begin"/>
      </w:r>
      <w:r>
        <w:rPr>
          <w:rFonts w:eastAsia="SimSun"/>
          <w:lang w:val="el-GR"/>
        </w:rPr>
        <w:instrText xml:space="preserve"> REF _Ref55381059 \r \h </w:instrText>
      </w:r>
      <w:r w:rsidR="00EA772A">
        <w:rPr>
          <w:rFonts w:eastAsia="SimSun"/>
          <w:lang w:val="el-GR"/>
        </w:rPr>
      </w:r>
      <w:r w:rsidR="00EA772A">
        <w:rPr>
          <w:rFonts w:eastAsia="SimSun"/>
          <w:lang w:val="el-GR"/>
        </w:rPr>
        <w:fldChar w:fldCharType="separate"/>
      </w:r>
      <w:r w:rsidR="00D64694">
        <w:rPr>
          <w:rFonts w:eastAsia="SimSun"/>
          <w:lang w:val="el-GR"/>
        </w:rPr>
        <w:t>6.3</w:t>
      </w:r>
      <w:r w:rsidR="00EA772A">
        <w:rPr>
          <w:rFonts w:eastAsia="SimSun"/>
          <w:lang w:val="el-GR"/>
        </w:rPr>
        <w:fldChar w:fldCharType="end"/>
      </w:r>
      <w:r w:rsidRPr="003C2BEF">
        <w:rPr>
          <w:rFonts w:eastAsia="SimSun"/>
          <w:lang w:val="el-GR"/>
        </w:rPr>
        <w:t xml:space="preserve"> της παρούσας.</w:t>
      </w:r>
    </w:p>
    <w:p w14:paraId="03B16382" w14:textId="77777777" w:rsidR="003C2BEF" w:rsidRDefault="009D7B94" w:rsidP="009D7B94">
      <w:pPr>
        <w:rPr>
          <w:rFonts w:eastAsia="SimSun"/>
          <w:lang w:val="el-GR"/>
        </w:rPr>
      </w:pPr>
      <w:r w:rsidRPr="003C2BEF">
        <w:rPr>
          <w:rFonts w:eastAsia="SimSun"/>
          <w:lang w:val="el-GR"/>
        </w:rPr>
        <w:t>Στην περίπτωση που η Επιτροπή Παραλαβής από το</w:t>
      </w:r>
      <w:r>
        <w:rPr>
          <w:rFonts w:eastAsia="SimSun"/>
          <w:lang w:val="el-GR"/>
        </w:rPr>
        <w:t>ν</w:t>
      </w:r>
      <w:r w:rsidRPr="003C2BEF">
        <w:rPr>
          <w:rFonts w:eastAsia="SimSun"/>
          <w:lang w:val="el-GR"/>
        </w:rPr>
        <w:t xml:space="preserve"> έλεγχο της 1ης έκδοση του υποβληθέντος παραδοτέου διαπιστώσει ότι πληροί τις συμβατικές απαιτήσεις</w:t>
      </w:r>
      <w:r>
        <w:rPr>
          <w:rFonts w:eastAsia="SimSun"/>
          <w:lang w:val="el-GR"/>
        </w:rPr>
        <w:t>,</w:t>
      </w:r>
      <w:r w:rsidRPr="003C2BEF">
        <w:rPr>
          <w:rFonts w:eastAsia="SimSun"/>
          <w:lang w:val="el-GR"/>
        </w:rPr>
        <w:t xml:space="preserve">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474316DE" w14:textId="77777777" w:rsidR="00C00ECC" w:rsidRPr="00EF2204" w:rsidRDefault="00C00ECC" w:rsidP="009D7B94">
      <w:pPr>
        <w:rPr>
          <w:lang w:val="el-GR"/>
        </w:rPr>
      </w:pPr>
    </w:p>
    <w:p w14:paraId="73D115AB" w14:textId="77777777" w:rsidR="00025B9C" w:rsidRDefault="00025B9C">
      <w:pPr>
        <w:pStyle w:val="4"/>
        <w:numPr>
          <w:ilvl w:val="1"/>
          <w:numId w:val="22"/>
        </w:numPr>
        <w:ind w:hanging="306"/>
        <w:rPr>
          <w:rFonts w:cs="Tahoma"/>
          <w:szCs w:val="22"/>
          <w:lang w:val="el-GR"/>
        </w:rPr>
      </w:pPr>
      <w:bookmarkStart w:id="464" w:name="_Toc97194370"/>
      <w:bookmarkStart w:id="465" w:name="_Ref122695074"/>
      <w:bookmarkStart w:id="466" w:name="_Toc144898872"/>
      <w:r w:rsidRPr="00EF2204">
        <w:rPr>
          <w:rFonts w:cs="Tahoma"/>
          <w:szCs w:val="22"/>
          <w:lang w:val="el-GR"/>
        </w:rPr>
        <w:t>Ομάδα Έργου/Σχήμα Διοίκησης Έργου</w:t>
      </w:r>
      <w:bookmarkEnd w:id="464"/>
      <w:bookmarkEnd w:id="465"/>
      <w:bookmarkEnd w:id="466"/>
      <w:r w:rsidRPr="00EF2204">
        <w:rPr>
          <w:rFonts w:cs="Tahoma"/>
          <w:szCs w:val="22"/>
          <w:lang w:val="el-GR"/>
        </w:rPr>
        <w:tab/>
      </w:r>
    </w:p>
    <w:p w14:paraId="373924DA" w14:textId="77777777" w:rsidR="00780443" w:rsidRDefault="00780443" w:rsidP="00EF2204">
      <w:pPr>
        <w:rPr>
          <w:lang w:val="el-GR"/>
        </w:rPr>
      </w:pPr>
    </w:p>
    <w:p w14:paraId="2647900B"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26DCF76" w14:textId="77777777" w:rsidR="00780443" w:rsidRPr="00274B25" w:rsidRDefault="00780443" w:rsidP="00780443">
      <w:pPr>
        <w:spacing w:before="120"/>
        <w:rPr>
          <w:lang w:val="el-GR"/>
        </w:rPr>
      </w:pPr>
      <w:r w:rsidRPr="00274B25">
        <w:rPr>
          <w:lang w:val="el-GR"/>
        </w:rPr>
        <w:t xml:space="preserve">Κατά τη διάρκεια υλοποίησης του Έργου, ο Ανάδοχος θα υποβάλει </w:t>
      </w:r>
      <w:r w:rsidR="001C4066">
        <w:rPr>
          <w:lang w:val="el-GR"/>
        </w:rPr>
        <w:t>Τρι</w:t>
      </w:r>
      <w:r>
        <w:rPr>
          <w:lang w:val="el-GR"/>
        </w:rPr>
        <w:t>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69BCB70F"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07C7A873"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1195E9C5" w14:textId="77777777" w:rsidR="00780443" w:rsidRPr="00274B25" w:rsidRDefault="00780443" w:rsidP="00780443">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3F35E190" w14:textId="77777777" w:rsidR="00780443" w:rsidRPr="00274B25" w:rsidRDefault="00780443" w:rsidP="00780443">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11B3798" w14:textId="77777777" w:rsidR="00780443" w:rsidRPr="00274B25" w:rsidRDefault="00780443" w:rsidP="00780443">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C30735F" w14:textId="77777777" w:rsidR="00780443" w:rsidRPr="00274B25" w:rsidRDefault="00780443" w:rsidP="00780443">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49C6E358" w14:textId="77777777" w:rsidR="00780443" w:rsidRPr="003C2BEF" w:rsidRDefault="00780443" w:rsidP="00780443">
      <w:pPr>
        <w:rPr>
          <w:lang w:val="el-GR"/>
        </w:rPr>
      </w:pPr>
      <w:r w:rsidRPr="003C2BE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6E0C8D05"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28AE1CA" w14:textId="77777777" w:rsidR="00780443" w:rsidRPr="00EF2204" w:rsidRDefault="00780443" w:rsidP="00780443">
      <w:pPr>
        <w:rPr>
          <w:lang w:val="el-GR"/>
        </w:rPr>
      </w:pPr>
    </w:p>
    <w:p w14:paraId="5504EEA7" w14:textId="77777777" w:rsidR="00025B9C" w:rsidRDefault="00025B9C">
      <w:pPr>
        <w:pStyle w:val="4"/>
        <w:numPr>
          <w:ilvl w:val="1"/>
          <w:numId w:val="22"/>
        </w:numPr>
        <w:ind w:hanging="306"/>
        <w:rPr>
          <w:rFonts w:cs="Tahoma"/>
          <w:szCs w:val="22"/>
          <w:lang w:val="el-GR"/>
        </w:rPr>
      </w:pPr>
      <w:bookmarkStart w:id="467" w:name="_Toc97194371"/>
      <w:bookmarkStart w:id="468" w:name="_Ref122695077"/>
      <w:bookmarkStart w:id="469" w:name="_Toc144898873"/>
      <w:r w:rsidRPr="00EF2204">
        <w:rPr>
          <w:rFonts w:cs="Tahoma"/>
          <w:szCs w:val="22"/>
          <w:lang w:val="el-GR"/>
        </w:rPr>
        <w:t>Μεθοδολογία διασφάλισης ποιότητας</w:t>
      </w:r>
      <w:bookmarkEnd w:id="467"/>
      <w:bookmarkEnd w:id="468"/>
      <w:bookmarkEnd w:id="469"/>
      <w:r w:rsidRPr="00EF2204">
        <w:rPr>
          <w:rFonts w:cs="Tahoma"/>
          <w:szCs w:val="22"/>
          <w:lang w:val="el-GR"/>
        </w:rPr>
        <w:tab/>
      </w:r>
    </w:p>
    <w:p w14:paraId="394468A4" w14:textId="77777777" w:rsidR="00780443" w:rsidRPr="00780443" w:rsidRDefault="00780443" w:rsidP="00780443">
      <w:pPr>
        <w:rPr>
          <w:lang w:val="el-GR"/>
        </w:rPr>
      </w:pPr>
      <w:r w:rsidRPr="00780443">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στην πρόληψη και αντιμετώπιση των διαφαινόμενων κινδύνων για την υλοποίηση της δράσης. </w:t>
      </w:r>
    </w:p>
    <w:p w14:paraId="106F2B9B"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3E88C7D" w14:textId="77777777" w:rsidR="003C2BEF" w:rsidRPr="00EF2204" w:rsidRDefault="003C2BEF" w:rsidP="003C2BEF">
      <w:pPr>
        <w:rPr>
          <w:lang w:val="el-GR"/>
        </w:rPr>
      </w:pPr>
    </w:p>
    <w:p w14:paraId="5B624D35" w14:textId="77777777" w:rsidR="00025B9C" w:rsidRDefault="00025B9C">
      <w:pPr>
        <w:pStyle w:val="4"/>
        <w:numPr>
          <w:ilvl w:val="1"/>
          <w:numId w:val="22"/>
        </w:numPr>
        <w:ind w:hanging="306"/>
        <w:rPr>
          <w:rFonts w:cs="Tahoma"/>
          <w:szCs w:val="22"/>
          <w:lang w:val="el-GR"/>
        </w:rPr>
      </w:pPr>
      <w:bookmarkStart w:id="470" w:name="_Toc97194372"/>
      <w:bookmarkStart w:id="471" w:name="_Toc144898874"/>
      <w:r w:rsidRPr="00EF2204">
        <w:rPr>
          <w:rFonts w:cs="Tahoma"/>
          <w:szCs w:val="22"/>
          <w:lang w:val="el-GR"/>
        </w:rPr>
        <w:lastRenderedPageBreak/>
        <w:t>Τόπος υλοποίησης/ παροχής των υπηρεσιών</w:t>
      </w:r>
      <w:bookmarkEnd w:id="470"/>
      <w:bookmarkEnd w:id="471"/>
      <w:r w:rsidRPr="00EF2204">
        <w:rPr>
          <w:rFonts w:cs="Tahoma"/>
          <w:szCs w:val="22"/>
          <w:lang w:val="el-GR"/>
        </w:rPr>
        <w:tab/>
      </w:r>
    </w:p>
    <w:p w14:paraId="6538D420"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02EC2B7"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2CF0C052" w14:textId="77777777" w:rsidR="003C2BEF" w:rsidRPr="00EF2204" w:rsidRDefault="003C2BEF" w:rsidP="00EF2204">
      <w:pPr>
        <w:suppressAutoHyphens w:val="0"/>
        <w:autoSpaceDE w:val="0"/>
        <w:spacing w:after="60"/>
        <w:rPr>
          <w:rFonts w:eastAsia="SimSun"/>
          <w:lang w:val="el-GR"/>
        </w:rPr>
      </w:pPr>
    </w:p>
    <w:p w14:paraId="2B0EDB76" w14:textId="77777777" w:rsidR="00A613D1" w:rsidRPr="00603221" w:rsidRDefault="00A613D1">
      <w:pPr>
        <w:suppressAutoHyphens w:val="0"/>
        <w:autoSpaceDE w:val="0"/>
        <w:spacing w:after="60"/>
        <w:rPr>
          <w:rFonts w:eastAsia="SimSun"/>
          <w:lang w:val="el-GR"/>
        </w:rPr>
      </w:pPr>
    </w:p>
    <w:p w14:paraId="74061741"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28B70D34" w14:textId="77777777" w:rsidR="008338F0" w:rsidRDefault="003355E7" w:rsidP="003329FF">
      <w:pPr>
        <w:pStyle w:val="2"/>
        <w:numPr>
          <w:ilvl w:val="0"/>
          <w:numId w:val="0"/>
        </w:numPr>
        <w:ind w:left="576" w:hanging="576"/>
        <w:rPr>
          <w:rFonts w:cs="Tahoma"/>
          <w:lang w:val="el-GR"/>
        </w:rPr>
      </w:pPr>
      <w:bookmarkStart w:id="472" w:name="_Ref510087011"/>
      <w:bookmarkStart w:id="473" w:name="_Ref40980421"/>
      <w:bookmarkStart w:id="474" w:name="_Toc97194373"/>
      <w:bookmarkStart w:id="475" w:name="_Toc97194478"/>
      <w:bookmarkStart w:id="476" w:name="_Toc144898875"/>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2"/>
      <w:bookmarkEnd w:id="473"/>
      <w:bookmarkEnd w:id="474"/>
      <w:bookmarkEnd w:id="475"/>
      <w:bookmarkEnd w:id="476"/>
      <w:r w:rsidR="007A3AC0" w:rsidRPr="00603221">
        <w:rPr>
          <w:rFonts w:cs="Tahoma"/>
          <w:lang w:val="el-GR"/>
        </w:rPr>
        <w:t xml:space="preserve"> </w:t>
      </w:r>
    </w:p>
    <w:p w14:paraId="11824FA5" w14:textId="77777777" w:rsidR="00843444" w:rsidRDefault="00843444" w:rsidP="00843444">
      <w:pPr>
        <w:rPr>
          <w:lang w:val="el-GR"/>
        </w:rPr>
      </w:pPr>
    </w:p>
    <w:p w14:paraId="4F3638EB"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E32704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D64694" w14:paraId="1E3AE7FF" w14:textId="77777777" w:rsidTr="00684A2F">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20094222"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D64694" w14:paraId="358B9534" w14:textId="77777777" w:rsidTr="00684A2F">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54E2ECB7" w14:textId="77777777" w:rsidR="00843444" w:rsidRPr="005D7E53" w:rsidRDefault="00843444" w:rsidP="00684A2F">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20A00279" w14:textId="77777777" w:rsidR="00843444" w:rsidRPr="005D7E53" w:rsidRDefault="00843444" w:rsidP="00684A2F">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D64694" w14:paraId="434BF79B"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6E7BD0A" w14:textId="77777777" w:rsidR="00843444" w:rsidRPr="005D7E53" w:rsidRDefault="00843444" w:rsidP="00684A2F">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D64694" w14:paraId="7E5DBFAA"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5466E061"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9BAD8BC"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60196290" w14:textId="77777777" w:rsidR="00843444" w:rsidRPr="005D7E53" w:rsidRDefault="00843444" w:rsidP="00684A2F">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48E705FA"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61DD3597" w14:textId="77777777" w:rsidR="00843444" w:rsidRPr="005D7E53" w:rsidRDefault="00843444" w:rsidP="00684A2F">
            <w:pPr>
              <w:spacing w:before="120" w:line="288" w:lineRule="auto"/>
              <w:rPr>
                <w:sz w:val="20"/>
                <w:szCs w:val="20"/>
                <w:lang w:val="el-GR"/>
              </w:rPr>
            </w:pPr>
          </w:p>
        </w:tc>
      </w:tr>
    </w:tbl>
    <w:p w14:paraId="6D8EC67B" w14:textId="77777777" w:rsidR="00843444" w:rsidRDefault="00843444" w:rsidP="00843444">
      <w:pPr>
        <w:rPr>
          <w:lang w:val="el-GR"/>
        </w:rPr>
      </w:pPr>
    </w:p>
    <w:p w14:paraId="196141EA"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1AF495B8"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432A70C5"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4E350956"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63B404ED"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C2DEC64"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D26835"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64872AFE"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4206CDD"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AFD3CE4" w14:textId="6F328747"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_Ref122694847 \r \h </w:instrText>
            </w:r>
            <w:r w:rsidR="00EA772A">
              <w:rPr>
                <w:rFonts w:cstheme="minorHAnsi"/>
                <w:lang w:val="el-GR"/>
              </w:rPr>
            </w:r>
            <w:r w:rsidR="00EA772A">
              <w:rPr>
                <w:rFonts w:cstheme="minorHAnsi"/>
                <w:lang w:val="el-GR"/>
              </w:rPr>
              <w:fldChar w:fldCharType="separate"/>
            </w:r>
            <w:r w:rsidR="00D64694">
              <w:rPr>
                <w:rFonts w:cstheme="minorHAnsi"/>
                <w:lang w:val="el-GR"/>
              </w:rPr>
              <w:t>2.2</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4015D22B" w14:textId="77777777" w:rsidR="00843444" w:rsidRPr="005D7E53"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02C7F3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18E7F2" w14:textId="77777777" w:rsidR="00843444" w:rsidRPr="005D7E53" w:rsidRDefault="00843444" w:rsidP="00684A2F">
            <w:pPr>
              <w:spacing w:after="0"/>
              <w:jc w:val="left"/>
              <w:rPr>
                <w:rFonts w:cstheme="minorHAnsi"/>
                <w:lang w:val="el-GR"/>
              </w:rPr>
            </w:pPr>
          </w:p>
        </w:tc>
      </w:tr>
      <w:tr w:rsidR="00843444" w:rsidRPr="005D7E53" w14:paraId="446FB9C1"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0894AAF"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1E02F172" w14:textId="4589B57A"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_Ref122694864 \r \h </w:instrText>
            </w:r>
            <w:r w:rsidR="00EA772A">
              <w:rPr>
                <w:rFonts w:cstheme="minorHAnsi"/>
                <w:lang w:val="el-GR"/>
              </w:rPr>
            </w:r>
            <w:r w:rsidR="00EA772A">
              <w:rPr>
                <w:rFonts w:cstheme="minorHAnsi"/>
                <w:lang w:val="el-GR"/>
              </w:rPr>
              <w:fldChar w:fldCharType="separate"/>
            </w:r>
            <w:r w:rsidR="00D64694">
              <w:rPr>
                <w:rFonts w:cstheme="minorHAnsi"/>
                <w:lang w:val="el-GR"/>
              </w:rPr>
              <w:t>3</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1F55C08" w14:textId="77777777" w:rsidR="00843444"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CD892E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883BEC" w14:textId="77777777" w:rsidR="00843444" w:rsidRPr="005D7E53" w:rsidRDefault="00843444" w:rsidP="00684A2F">
            <w:pPr>
              <w:spacing w:after="0"/>
              <w:jc w:val="left"/>
              <w:rPr>
                <w:rFonts w:cstheme="minorHAnsi"/>
                <w:lang w:val="el-GR"/>
              </w:rPr>
            </w:pPr>
          </w:p>
        </w:tc>
      </w:tr>
    </w:tbl>
    <w:p w14:paraId="0D3605F8" w14:textId="77777777" w:rsidR="00843444" w:rsidRPr="00843444" w:rsidRDefault="00843444" w:rsidP="00843444">
      <w:pPr>
        <w:rPr>
          <w:lang w:val="el-GR"/>
        </w:rPr>
      </w:pPr>
    </w:p>
    <w:p w14:paraId="6C8FC14D" w14:textId="77777777" w:rsidR="008338F0" w:rsidRPr="00603221" w:rsidRDefault="003355E7">
      <w:pPr>
        <w:pStyle w:val="2"/>
        <w:numPr>
          <w:ilvl w:val="0"/>
          <w:numId w:val="0"/>
        </w:numPr>
        <w:tabs>
          <w:tab w:val="clear" w:pos="567"/>
          <w:tab w:val="left" w:pos="0"/>
        </w:tabs>
        <w:rPr>
          <w:rFonts w:cs="Tahoma"/>
          <w:color w:val="000099"/>
          <w:lang w:val="el-GR"/>
        </w:rPr>
      </w:pPr>
      <w:bookmarkStart w:id="477" w:name="_Toc97194374"/>
      <w:bookmarkStart w:id="478" w:name="_Toc97194479"/>
      <w:bookmarkStart w:id="479" w:name="_Toc144898876"/>
      <w:bookmarkStart w:id="480" w:name="_Ref496624736"/>
      <w:bookmarkStart w:id="481"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7"/>
      <w:bookmarkEnd w:id="478"/>
      <w:bookmarkEnd w:id="479"/>
      <w:r w:rsidR="004A23B9" w:rsidRPr="00603221">
        <w:rPr>
          <w:rFonts w:cs="Tahoma"/>
          <w:color w:val="000099"/>
          <w:lang w:val="el-GR"/>
        </w:rPr>
        <w:t xml:space="preserve"> </w:t>
      </w:r>
      <w:bookmarkEnd w:id="480"/>
      <w:bookmarkEnd w:id="481"/>
    </w:p>
    <w:p w14:paraId="61F78861" w14:textId="77777777" w:rsidR="000F62F0" w:rsidRPr="00603221" w:rsidRDefault="000F62F0" w:rsidP="003329FF">
      <w:pPr>
        <w:pStyle w:val="4"/>
        <w:numPr>
          <w:ilvl w:val="0"/>
          <w:numId w:val="0"/>
        </w:numPr>
        <w:ind w:left="864" w:hanging="864"/>
        <w:rPr>
          <w:rFonts w:cs="Tahoma"/>
          <w:szCs w:val="22"/>
          <w:lang w:val="el-GR"/>
        </w:rPr>
      </w:pPr>
      <w:bookmarkStart w:id="482" w:name="_Ref510086970"/>
      <w:bookmarkStart w:id="483" w:name="_Toc97194375"/>
      <w:bookmarkStart w:id="484" w:name="_Toc144898877"/>
      <w:r w:rsidRPr="00603221">
        <w:rPr>
          <w:rFonts w:cs="Tahoma"/>
          <w:szCs w:val="22"/>
          <w:lang w:val="el-GR"/>
        </w:rPr>
        <w:t>ΕΥΡΩΠΑΙΚΟ ΕΝΙΑΙΟ ΕΓΓΡΑΦΟ ΣΥΜΒΑΣΗΣ (ΕΕΕΣ)</w:t>
      </w:r>
      <w:bookmarkEnd w:id="482"/>
      <w:bookmarkEnd w:id="483"/>
      <w:bookmarkEnd w:id="484"/>
      <w:r w:rsidRPr="00603221">
        <w:rPr>
          <w:rFonts w:cs="Tahoma"/>
          <w:szCs w:val="22"/>
          <w:lang w:val="el-GR"/>
        </w:rPr>
        <w:t xml:space="preserve"> </w:t>
      </w:r>
    </w:p>
    <w:p w14:paraId="7037D02B"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83A0725"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530E44A"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FB2E085"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1C5C2EE7"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7800C91" w14:textId="77777777" w:rsidR="000F62F0" w:rsidRPr="00603221" w:rsidRDefault="000F62F0">
      <w:pPr>
        <w:pStyle w:val="normalwithoutspacing"/>
        <w:rPr>
          <w:i/>
          <w:color w:val="5B9BD5"/>
        </w:rPr>
      </w:pPr>
    </w:p>
    <w:p w14:paraId="266ED671" w14:textId="77777777" w:rsidR="008338F0" w:rsidRPr="00603221" w:rsidRDefault="008338F0">
      <w:pPr>
        <w:pStyle w:val="normalwithoutspacing"/>
        <w:rPr>
          <w:i/>
          <w:color w:val="5B9BD5"/>
        </w:rPr>
      </w:pPr>
    </w:p>
    <w:p w14:paraId="052576A2"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0944E691" w14:textId="77777777" w:rsidR="008338F0" w:rsidRPr="00603221" w:rsidRDefault="008338F0">
      <w:pPr>
        <w:pStyle w:val="normalwithoutspacing"/>
        <w:rPr>
          <w:i/>
          <w:color w:val="5B9BD5"/>
        </w:rPr>
      </w:pPr>
    </w:p>
    <w:p w14:paraId="334E079E" w14:textId="77777777" w:rsidR="006E4901" w:rsidRPr="00603221" w:rsidRDefault="003355E7" w:rsidP="003329FF">
      <w:pPr>
        <w:pStyle w:val="2"/>
        <w:numPr>
          <w:ilvl w:val="0"/>
          <w:numId w:val="0"/>
        </w:numPr>
        <w:ind w:left="576" w:hanging="576"/>
        <w:rPr>
          <w:rFonts w:cs="Tahoma"/>
          <w:lang w:val="el-GR"/>
        </w:rPr>
      </w:pPr>
      <w:bookmarkStart w:id="485" w:name="_Ref496624509"/>
      <w:bookmarkStart w:id="486" w:name="_Toc97194376"/>
      <w:bookmarkStart w:id="487" w:name="_Toc97194480"/>
      <w:bookmarkStart w:id="488" w:name="_Toc14489887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5"/>
      <w:bookmarkEnd w:id="486"/>
      <w:bookmarkEnd w:id="487"/>
      <w:bookmarkEnd w:id="488"/>
    </w:p>
    <w:p w14:paraId="5387020D"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64728F6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7D669BC3"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05DE5AB" w14:textId="77777777" w:rsidTr="008B4966">
        <w:tc>
          <w:tcPr>
            <w:tcW w:w="5000" w:type="pct"/>
            <w:gridSpan w:val="15"/>
          </w:tcPr>
          <w:p w14:paraId="19F39312" w14:textId="77777777" w:rsidR="006E4901" w:rsidRPr="00603221" w:rsidRDefault="006E4901" w:rsidP="008B4966">
            <w:pPr>
              <w:spacing w:line="276" w:lineRule="auto"/>
            </w:pPr>
          </w:p>
        </w:tc>
      </w:tr>
      <w:tr w:rsidR="006E4901" w:rsidRPr="00DF02B0" w14:paraId="778C6F63"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D409994"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52508F0B" w14:textId="77777777" w:rsidR="006E4901" w:rsidRPr="00603221" w:rsidRDefault="006E4901" w:rsidP="008B4966">
            <w:pPr>
              <w:spacing w:line="276" w:lineRule="auto"/>
            </w:pPr>
          </w:p>
        </w:tc>
      </w:tr>
      <w:tr w:rsidR="006E4901" w:rsidRPr="00DF02B0" w14:paraId="0FD1273F" w14:textId="77777777" w:rsidTr="008B4966">
        <w:tc>
          <w:tcPr>
            <w:tcW w:w="850" w:type="pct"/>
            <w:gridSpan w:val="2"/>
            <w:tcBorders>
              <w:top w:val="double" w:sz="6" w:space="0" w:color="auto"/>
              <w:left w:val="double" w:sz="6" w:space="0" w:color="auto"/>
              <w:bottom w:val="nil"/>
              <w:right w:val="nil"/>
            </w:tcBorders>
            <w:vAlign w:val="center"/>
          </w:tcPr>
          <w:p w14:paraId="619A135C"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6EE5ADED"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7C4E4073"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610B7695" w14:textId="77777777" w:rsidR="006E4901" w:rsidRPr="00603221" w:rsidRDefault="006E4901" w:rsidP="008B4966">
            <w:pPr>
              <w:spacing w:line="276" w:lineRule="auto"/>
            </w:pPr>
          </w:p>
        </w:tc>
      </w:tr>
      <w:tr w:rsidR="006E4901" w:rsidRPr="00DF02B0" w14:paraId="28F39ACC"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5DB4BB0" w14:textId="77777777" w:rsidR="006E4901" w:rsidRPr="00603221" w:rsidRDefault="006E4901" w:rsidP="008B4966">
            <w:pPr>
              <w:spacing w:line="276" w:lineRule="auto"/>
            </w:pPr>
          </w:p>
        </w:tc>
      </w:tr>
      <w:tr w:rsidR="006E4901" w:rsidRPr="00DF02B0" w14:paraId="171190C3" w14:textId="77777777" w:rsidTr="008B4966">
        <w:tc>
          <w:tcPr>
            <w:tcW w:w="1046" w:type="pct"/>
            <w:gridSpan w:val="3"/>
            <w:tcBorders>
              <w:top w:val="nil"/>
              <w:left w:val="double" w:sz="6" w:space="0" w:color="auto"/>
              <w:bottom w:val="nil"/>
              <w:right w:val="nil"/>
            </w:tcBorders>
            <w:vAlign w:val="center"/>
          </w:tcPr>
          <w:p w14:paraId="24864141"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4D82167B" w14:textId="77777777" w:rsidR="006E4901" w:rsidRPr="00603221" w:rsidRDefault="006E4901" w:rsidP="008B4966">
            <w:pPr>
              <w:spacing w:line="276" w:lineRule="auto"/>
            </w:pPr>
          </w:p>
        </w:tc>
        <w:tc>
          <w:tcPr>
            <w:tcW w:w="1032" w:type="pct"/>
            <w:gridSpan w:val="3"/>
            <w:vAlign w:val="center"/>
          </w:tcPr>
          <w:p w14:paraId="12A54B8C"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6A4FEBAF" w14:textId="77777777" w:rsidR="006E4901" w:rsidRPr="00603221" w:rsidRDefault="006E4901" w:rsidP="008B4966">
            <w:pPr>
              <w:spacing w:line="276" w:lineRule="auto"/>
            </w:pPr>
          </w:p>
        </w:tc>
      </w:tr>
      <w:tr w:rsidR="006E4901" w:rsidRPr="00DF02B0" w14:paraId="387B29D2" w14:textId="77777777" w:rsidTr="008B4966">
        <w:tc>
          <w:tcPr>
            <w:tcW w:w="5000" w:type="pct"/>
            <w:gridSpan w:val="15"/>
            <w:tcBorders>
              <w:top w:val="nil"/>
              <w:left w:val="double" w:sz="6" w:space="0" w:color="auto"/>
              <w:bottom w:val="nil"/>
              <w:right w:val="double" w:sz="6" w:space="0" w:color="auto"/>
            </w:tcBorders>
            <w:vAlign w:val="center"/>
          </w:tcPr>
          <w:p w14:paraId="17EB49CE" w14:textId="77777777" w:rsidR="006E4901" w:rsidRPr="00603221" w:rsidRDefault="006E4901" w:rsidP="008B4966">
            <w:pPr>
              <w:spacing w:line="276" w:lineRule="auto"/>
            </w:pPr>
          </w:p>
        </w:tc>
      </w:tr>
      <w:tr w:rsidR="006E4901" w:rsidRPr="00DF02B0" w14:paraId="0F79D7F6" w14:textId="77777777" w:rsidTr="008B4966">
        <w:tc>
          <w:tcPr>
            <w:tcW w:w="1242" w:type="pct"/>
            <w:gridSpan w:val="5"/>
            <w:tcBorders>
              <w:top w:val="nil"/>
              <w:left w:val="double" w:sz="6" w:space="0" w:color="auto"/>
              <w:bottom w:val="nil"/>
              <w:right w:val="nil"/>
            </w:tcBorders>
            <w:vAlign w:val="center"/>
          </w:tcPr>
          <w:p w14:paraId="680029CA"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695015AE" w14:textId="77777777" w:rsidR="006E4901" w:rsidRPr="00603221" w:rsidRDefault="006E4901" w:rsidP="008B4966">
            <w:pPr>
              <w:spacing w:line="276" w:lineRule="auto"/>
            </w:pPr>
            <w:r w:rsidRPr="00603221">
              <w:t>__ /__ / ____</w:t>
            </w:r>
          </w:p>
        </w:tc>
        <w:tc>
          <w:tcPr>
            <w:tcW w:w="1162" w:type="pct"/>
            <w:gridSpan w:val="4"/>
            <w:vAlign w:val="center"/>
          </w:tcPr>
          <w:p w14:paraId="405C923F"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3A635327" w14:textId="77777777" w:rsidR="006E4901" w:rsidRPr="00603221" w:rsidRDefault="006E4901" w:rsidP="008B4966">
            <w:pPr>
              <w:spacing w:line="276" w:lineRule="auto"/>
            </w:pPr>
          </w:p>
        </w:tc>
      </w:tr>
      <w:tr w:rsidR="006E4901" w:rsidRPr="00DF02B0" w14:paraId="5C5A9EF9" w14:textId="77777777" w:rsidTr="008B4966">
        <w:tc>
          <w:tcPr>
            <w:tcW w:w="5000" w:type="pct"/>
            <w:gridSpan w:val="15"/>
            <w:tcBorders>
              <w:top w:val="nil"/>
              <w:left w:val="double" w:sz="6" w:space="0" w:color="auto"/>
              <w:bottom w:val="nil"/>
              <w:right w:val="double" w:sz="6" w:space="0" w:color="auto"/>
            </w:tcBorders>
            <w:vAlign w:val="center"/>
          </w:tcPr>
          <w:p w14:paraId="505EB535" w14:textId="77777777" w:rsidR="006E4901" w:rsidRPr="00603221" w:rsidRDefault="006E4901" w:rsidP="008B4966">
            <w:pPr>
              <w:spacing w:line="276" w:lineRule="auto"/>
            </w:pPr>
          </w:p>
        </w:tc>
      </w:tr>
      <w:tr w:rsidR="006E4901" w:rsidRPr="00DF02B0" w14:paraId="710B23A5" w14:textId="77777777" w:rsidTr="008B4966">
        <w:tc>
          <w:tcPr>
            <w:tcW w:w="1643" w:type="pct"/>
            <w:gridSpan w:val="8"/>
            <w:tcBorders>
              <w:top w:val="nil"/>
              <w:left w:val="double" w:sz="6" w:space="0" w:color="auto"/>
              <w:bottom w:val="nil"/>
              <w:right w:val="nil"/>
            </w:tcBorders>
            <w:vAlign w:val="center"/>
          </w:tcPr>
          <w:p w14:paraId="1B91A5CE"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3D92802A" w14:textId="77777777" w:rsidR="006E4901" w:rsidRPr="00603221" w:rsidRDefault="006E4901" w:rsidP="008B4966">
            <w:pPr>
              <w:spacing w:line="276" w:lineRule="auto"/>
            </w:pPr>
          </w:p>
        </w:tc>
        <w:tc>
          <w:tcPr>
            <w:tcW w:w="967" w:type="pct"/>
            <w:gridSpan w:val="2"/>
            <w:vAlign w:val="center"/>
          </w:tcPr>
          <w:p w14:paraId="384BAB2B"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49F25747" w14:textId="77777777" w:rsidR="006E4901" w:rsidRPr="00603221" w:rsidRDefault="006E4901" w:rsidP="008B4966">
            <w:pPr>
              <w:spacing w:line="276" w:lineRule="auto"/>
            </w:pPr>
          </w:p>
        </w:tc>
      </w:tr>
      <w:tr w:rsidR="006E4901" w:rsidRPr="00DF02B0" w14:paraId="20D9766F" w14:textId="77777777" w:rsidTr="008B4966">
        <w:tc>
          <w:tcPr>
            <w:tcW w:w="1643" w:type="pct"/>
            <w:gridSpan w:val="8"/>
            <w:tcBorders>
              <w:top w:val="nil"/>
              <w:left w:val="double" w:sz="6" w:space="0" w:color="auto"/>
              <w:bottom w:val="nil"/>
              <w:right w:val="nil"/>
            </w:tcBorders>
            <w:vAlign w:val="center"/>
          </w:tcPr>
          <w:p w14:paraId="53635D8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26074C13" w14:textId="77777777" w:rsidR="006E4901" w:rsidRPr="00603221" w:rsidRDefault="006E4901" w:rsidP="008B4966">
            <w:pPr>
              <w:spacing w:line="276" w:lineRule="auto"/>
            </w:pPr>
          </w:p>
        </w:tc>
        <w:tc>
          <w:tcPr>
            <w:tcW w:w="967" w:type="pct"/>
            <w:gridSpan w:val="2"/>
            <w:vAlign w:val="center"/>
          </w:tcPr>
          <w:p w14:paraId="00FE3472"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332EAE17" w14:textId="77777777" w:rsidR="006E4901" w:rsidRPr="00603221" w:rsidRDefault="006E4901" w:rsidP="008B4966">
            <w:pPr>
              <w:spacing w:line="276" w:lineRule="auto"/>
            </w:pPr>
          </w:p>
        </w:tc>
      </w:tr>
      <w:tr w:rsidR="006E4901" w:rsidRPr="00DF02B0" w14:paraId="0DE91B2E" w14:textId="77777777" w:rsidTr="008B4966">
        <w:tc>
          <w:tcPr>
            <w:tcW w:w="1250" w:type="pct"/>
            <w:gridSpan w:val="6"/>
            <w:tcBorders>
              <w:top w:val="nil"/>
              <w:left w:val="double" w:sz="6" w:space="0" w:color="auto"/>
              <w:bottom w:val="nil"/>
              <w:right w:val="nil"/>
            </w:tcBorders>
            <w:vAlign w:val="center"/>
          </w:tcPr>
          <w:p w14:paraId="51A149A4" w14:textId="77777777" w:rsidR="006E4901" w:rsidRPr="00603221" w:rsidRDefault="006E4901" w:rsidP="008B4966">
            <w:pPr>
              <w:spacing w:line="276" w:lineRule="auto"/>
            </w:pPr>
          </w:p>
        </w:tc>
        <w:tc>
          <w:tcPr>
            <w:tcW w:w="1298" w:type="pct"/>
            <w:gridSpan w:val="4"/>
            <w:vAlign w:val="center"/>
          </w:tcPr>
          <w:p w14:paraId="3392FB72" w14:textId="77777777" w:rsidR="006E4901" w:rsidRPr="00603221" w:rsidRDefault="006E4901" w:rsidP="008B4966">
            <w:pPr>
              <w:spacing w:line="276" w:lineRule="auto"/>
            </w:pPr>
          </w:p>
        </w:tc>
        <w:tc>
          <w:tcPr>
            <w:tcW w:w="1201" w:type="pct"/>
            <w:gridSpan w:val="4"/>
            <w:vAlign w:val="center"/>
          </w:tcPr>
          <w:p w14:paraId="28C524EC"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2E2649C7" w14:textId="77777777" w:rsidR="006E4901" w:rsidRPr="00603221" w:rsidRDefault="006E4901" w:rsidP="008B4966">
            <w:pPr>
              <w:spacing w:line="276" w:lineRule="auto"/>
            </w:pPr>
          </w:p>
        </w:tc>
      </w:tr>
      <w:tr w:rsidR="006E4901" w:rsidRPr="00DF02B0" w14:paraId="2864D5E5" w14:textId="77777777" w:rsidTr="008B4966">
        <w:tc>
          <w:tcPr>
            <w:tcW w:w="1477" w:type="pct"/>
            <w:gridSpan w:val="7"/>
            <w:tcBorders>
              <w:top w:val="nil"/>
              <w:left w:val="double" w:sz="6" w:space="0" w:color="auto"/>
              <w:bottom w:val="nil"/>
              <w:right w:val="nil"/>
            </w:tcBorders>
            <w:vAlign w:val="center"/>
          </w:tcPr>
          <w:p w14:paraId="42C47CEB"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06F9089C"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1ACBF5D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DA39A58" w14:textId="77777777" w:rsidR="006E4901" w:rsidRPr="00603221" w:rsidRDefault="006E4901" w:rsidP="008B4966">
            <w:pPr>
              <w:spacing w:line="276" w:lineRule="auto"/>
            </w:pPr>
          </w:p>
        </w:tc>
      </w:tr>
      <w:tr w:rsidR="006E4901" w:rsidRPr="00DF02B0" w14:paraId="0756D8FC" w14:textId="77777777" w:rsidTr="008B4966">
        <w:tc>
          <w:tcPr>
            <w:tcW w:w="1477" w:type="pct"/>
            <w:gridSpan w:val="7"/>
            <w:tcBorders>
              <w:top w:val="nil"/>
              <w:left w:val="double" w:sz="6" w:space="0" w:color="auto"/>
              <w:bottom w:val="nil"/>
              <w:right w:val="nil"/>
            </w:tcBorders>
            <w:vAlign w:val="center"/>
          </w:tcPr>
          <w:p w14:paraId="3F6E874F"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0E49C8BB"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FA6580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6B8C7AFB" w14:textId="77777777" w:rsidR="006E4901" w:rsidRPr="00603221" w:rsidRDefault="006E4901" w:rsidP="008B4966">
            <w:pPr>
              <w:spacing w:line="276" w:lineRule="auto"/>
            </w:pPr>
          </w:p>
        </w:tc>
      </w:tr>
      <w:tr w:rsidR="006E4901" w:rsidRPr="00DF02B0" w14:paraId="497E22A2" w14:textId="77777777" w:rsidTr="008B4966">
        <w:tc>
          <w:tcPr>
            <w:tcW w:w="1250" w:type="pct"/>
            <w:gridSpan w:val="6"/>
            <w:tcBorders>
              <w:top w:val="nil"/>
              <w:left w:val="double" w:sz="6" w:space="0" w:color="auto"/>
              <w:bottom w:val="double" w:sz="6" w:space="0" w:color="auto"/>
              <w:right w:val="nil"/>
            </w:tcBorders>
            <w:vAlign w:val="center"/>
          </w:tcPr>
          <w:p w14:paraId="29CF014F"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0571EB4D"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7E5C93E7"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40A30831" w14:textId="77777777" w:rsidR="006E4901" w:rsidRPr="00603221" w:rsidRDefault="006E4901" w:rsidP="008B4966">
            <w:pPr>
              <w:spacing w:line="276" w:lineRule="auto"/>
            </w:pPr>
          </w:p>
        </w:tc>
      </w:tr>
      <w:tr w:rsidR="006E4901" w:rsidRPr="00DF02B0" w14:paraId="29226585" w14:textId="77777777" w:rsidTr="008B4966">
        <w:tc>
          <w:tcPr>
            <w:tcW w:w="5000" w:type="pct"/>
            <w:gridSpan w:val="15"/>
          </w:tcPr>
          <w:p w14:paraId="07036ABC" w14:textId="77777777" w:rsidR="006E4901" w:rsidRPr="00603221" w:rsidRDefault="006E4901" w:rsidP="008B4966">
            <w:pPr>
              <w:spacing w:line="276" w:lineRule="auto"/>
            </w:pPr>
          </w:p>
        </w:tc>
      </w:tr>
      <w:tr w:rsidR="006E4901" w:rsidRPr="00DF02B0" w14:paraId="03557E9C"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79D7423" w14:textId="77777777" w:rsidR="006E4901" w:rsidRPr="00603221" w:rsidRDefault="006E4901" w:rsidP="008B4966">
            <w:pPr>
              <w:spacing w:line="276" w:lineRule="auto"/>
              <w:rPr>
                <w:b/>
              </w:rPr>
            </w:pPr>
            <w:r w:rsidRPr="00603221">
              <w:rPr>
                <w:b/>
              </w:rPr>
              <w:t>ΕΚΠΑΙΔΕΥΣΗ</w:t>
            </w:r>
          </w:p>
        </w:tc>
        <w:tc>
          <w:tcPr>
            <w:tcW w:w="3773" w:type="pct"/>
            <w:gridSpan w:val="11"/>
          </w:tcPr>
          <w:p w14:paraId="5E7D2DDE" w14:textId="77777777" w:rsidR="006E4901" w:rsidRPr="00603221" w:rsidRDefault="006E4901" w:rsidP="008B4966">
            <w:pPr>
              <w:spacing w:line="276" w:lineRule="auto"/>
            </w:pPr>
          </w:p>
        </w:tc>
      </w:tr>
      <w:tr w:rsidR="006E4901" w:rsidRPr="00DF02B0" w14:paraId="0C96AC2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01E6DBC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08AF2A2"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3D8AFC4F"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17FE29CF"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582ADBF3"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B568E90" w14:textId="77777777" w:rsidR="006E4901" w:rsidRPr="00603221" w:rsidRDefault="006E4901" w:rsidP="008B4966">
            <w:pPr>
              <w:spacing w:line="276" w:lineRule="auto"/>
            </w:pPr>
          </w:p>
          <w:p w14:paraId="12A7E79B"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4E6CEF1D"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441E0227"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E456B1B" w14:textId="77777777" w:rsidR="006E4901" w:rsidRPr="00603221" w:rsidRDefault="006E4901" w:rsidP="008B4966">
            <w:pPr>
              <w:spacing w:line="276" w:lineRule="auto"/>
            </w:pPr>
          </w:p>
        </w:tc>
      </w:tr>
      <w:tr w:rsidR="006E4901" w:rsidRPr="00DF02B0" w14:paraId="003A8C7F" w14:textId="77777777" w:rsidTr="008B4966">
        <w:tc>
          <w:tcPr>
            <w:tcW w:w="1699" w:type="pct"/>
            <w:gridSpan w:val="9"/>
            <w:tcBorders>
              <w:top w:val="nil"/>
              <w:left w:val="double" w:sz="6" w:space="0" w:color="auto"/>
              <w:bottom w:val="nil"/>
              <w:right w:val="single" w:sz="6" w:space="0" w:color="auto"/>
            </w:tcBorders>
          </w:tcPr>
          <w:p w14:paraId="7F44DDC1" w14:textId="77777777" w:rsidR="006E4901" w:rsidRPr="00603221" w:rsidRDefault="006E4901" w:rsidP="008B4966">
            <w:pPr>
              <w:spacing w:line="276" w:lineRule="auto"/>
            </w:pPr>
          </w:p>
          <w:p w14:paraId="0FFC2536"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572C31E7"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558347FA"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286D3297" w14:textId="77777777" w:rsidR="006E4901" w:rsidRPr="00603221" w:rsidRDefault="006E4901" w:rsidP="008B4966">
            <w:pPr>
              <w:spacing w:line="276" w:lineRule="auto"/>
            </w:pPr>
          </w:p>
        </w:tc>
      </w:tr>
      <w:tr w:rsidR="006E4901" w:rsidRPr="00DF02B0" w14:paraId="6DE572A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612C9C1B" w14:textId="77777777" w:rsidR="006E4901" w:rsidRPr="00603221" w:rsidRDefault="006E4901" w:rsidP="008B4966">
            <w:pPr>
              <w:spacing w:line="276" w:lineRule="auto"/>
            </w:pPr>
          </w:p>
          <w:p w14:paraId="076DABF4"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156A5FF9"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CF08D01"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235E2606" w14:textId="77777777" w:rsidR="006E4901" w:rsidRPr="00603221" w:rsidRDefault="006E4901" w:rsidP="008B4966">
            <w:pPr>
              <w:spacing w:line="276" w:lineRule="auto"/>
            </w:pPr>
          </w:p>
        </w:tc>
      </w:tr>
      <w:tr w:rsidR="006E4901" w:rsidRPr="00D64694" w14:paraId="6AF49BF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166CF6B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6D40C5C8"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68F06F8E" w14:textId="77777777" w:rsidR="006E4901" w:rsidRPr="00603221" w:rsidRDefault="006E4901" w:rsidP="008B4966">
            <w:pPr>
              <w:spacing w:line="276" w:lineRule="auto"/>
              <w:rPr>
                <w:lang w:val="el-GR"/>
              </w:rPr>
            </w:pPr>
          </w:p>
        </w:tc>
      </w:tr>
    </w:tbl>
    <w:p w14:paraId="451106FC"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3945D5E0" w14:textId="77777777" w:rsidR="006E4901" w:rsidRPr="00603221" w:rsidRDefault="006E4901" w:rsidP="006E4901">
      <w:pPr>
        <w:rPr>
          <w:i/>
          <w:color w:val="5B9BD5"/>
          <w:lang w:val="el-GR"/>
        </w:rPr>
      </w:pPr>
    </w:p>
    <w:p w14:paraId="472AD488"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FC468ED" w14:textId="77777777" w:rsidTr="008B4966">
        <w:trPr>
          <w:trHeight w:val="567"/>
        </w:trPr>
        <w:tc>
          <w:tcPr>
            <w:tcW w:w="5000" w:type="pct"/>
            <w:shd w:val="pct10" w:color="auto" w:fill="auto"/>
            <w:vAlign w:val="center"/>
          </w:tcPr>
          <w:p w14:paraId="51283D4C" w14:textId="77777777" w:rsidR="006E4901" w:rsidRPr="00603221" w:rsidRDefault="006E4901" w:rsidP="008B4966">
            <w:pPr>
              <w:spacing w:line="276" w:lineRule="auto"/>
              <w:jc w:val="center"/>
            </w:pPr>
            <w:r w:rsidRPr="00603221">
              <w:rPr>
                <w:b/>
              </w:rPr>
              <w:t>ΕΠΑΓΓΕΛΜΑΤΙΚΗ ΕΜΠΕΙΡΙΑ</w:t>
            </w:r>
          </w:p>
        </w:tc>
      </w:tr>
    </w:tbl>
    <w:p w14:paraId="7CF9F72E"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B42DEFB" w14:textId="77777777" w:rsidTr="008B4966">
        <w:trPr>
          <w:cantSplit/>
        </w:trPr>
        <w:tc>
          <w:tcPr>
            <w:tcW w:w="1315" w:type="pct"/>
            <w:vMerge w:val="restart"/>
            <w:shd w:val="clear" w:color="auto" w:fill="E6E6E6"/>
            <w:vAlign w:val="center"/>
          </w:tcPr>
          <w:p w14:paraId="1C8C8A90"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56AC6AB0"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2F85BA81"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3850B52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1E2078A3" w14:textId="77777777" w:rsidTr="008B4966">
        <w:trPr>
          <w:cantSplit/>
        </w:trPr>
        <w:tc>
          <w:tcPr>
            <w:tcW w:w="1315" w:type="pct"/>
            <w:vMerge/>
            <w:shd w:val="clear" w:color="auto" w:fill="E6E6E6"/>
            <w:vAlign w:val="center"/>
          </w:tcPr>
          <w:p w14:paraId="1F710B0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4EC15FE4"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B887ED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E764C0D" w14:textId="77777777" w:rsidR="006E4901" w:rsidRPr="00603221" w:rsidRDefault="006E4901" w:rsidP="008B4966">
            <w:pPr>
              <w:spacing w:after="0" w:line="276" w:lineRule="auto"/>
              <w:jc w:val="center"/>
              <w:rPr>
                <w:b/>
              </w:rPr>
            </w:pPr>
            <w:r w:rsidRPr="00603221">
              <w:rPr>
                <w:b/>
              </w:rPr>
              <w:t>Περίοδος</w:t>
            </w:r>
          </w:p>
          <w:p w14:paraId="4B508209"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6A998216" w14:textId="77777777" w:rsidR="006E4901" w:rsidRPr="00603221" w:rsidRDefault="006E4901" w:rsidP="008B4966">
            <w:pPr>
              <w:spacing w:before="120" w:after="0" w:line="276" w:lineRule="auto"/>
              <w:jc w:val="center"/>
              <w:rPr>
                <w:b/>
              </w:rPr>
            </w:pPr>
            <w:r w:rsidRPr="00603221">
              <w:rPr>
                <w:b/>
              </w:rPr>
              <w:t>Α/Μ</w:t>
            </w:r>
          </w:p>
        </w:tc>
      </w:tr>
      <w:tr w:rsidR="006E4901" w:rsidRPr="00DF02B0" w14:paraId="4406909C" w14:textId="77777777" w:rsidTr="008B4966">
        <w:tc>
          <w:tcPr>
            <w:tcW w:w="1315" w:type="pct"/>
          </w:tcPr>
          <w:p w14:paraId="5EC0B53E" w14:textId="77777777" w:rsidR="006E4901" w:rsidRPr="00603221" w:rsidRDefault="006E4901" w:rsidP="008B4966">
            <w:pPr>
              <w:spacing w:before="120" w:after="0" w:line="276" w:lineRule="auto"/>
            </w:pPr>
          </w:p>
          <w:p w14:paraId="21F5F5EC" w14:textId="77777777" w:rsidR="006E4901" w:rsidRPr="00603221" w:rsidRDefault="006E4901" w:rsidP="008B4966">
            <w:pPr>
              <w:spacing w:before="120" w:after="0" w:line="276" w:lineRule="auto"/>
            </w:pPr>
          </w:p>
        </w:tc>
        <w:tc>
          <w:tcPr>
            <w:tcW w:w="730" w:type="pct"/>
          </w:tcPr>
          <w:p w14:paraId="73E835E0" w14:textId="77777777" w:rsidR="006E4901" w:rsidRPr="00603221" w:rsidRDefault="006E4901" w:rsidP="008B4966">
            <w:pPr>
              <w:spacing w:before="120" w:after="0" w:line="276" w:lineRule="auto"/>
            </w:pPr>
          </w:p>
        </w:tc>
        <w:tc>
          <w:tcPr>
            <w:tcW w:w="2008" w:type="pct"/>
          </w:tcPr>
          <w:p w14:paraId="2E67B5BB" w14:textId="77777777" w:rsidR="006E4901" w:rsidRPr="00603221" w:rsidRDefault="006E4901" w:rsidP="008B4966">
            <w:pPr>
              <w:spacing w:before="120" w:after="0" w:line="276" w:lineRule="auto"/>
            </w:pPr>
          </w:p>
          <w:p w14:paraId="5BB39B60" w14:textId="77777777" w:rsidR="006E4901" w:rsidRPr="00603221" w:rsidRDefault="006E4901" w:rsidP="008B4966">
            <w:pPr>
              <w:spacing w:before="120" w:after="0" w:line="276" w:lineRule="auto"/>
            </w:pPr>
          </w:p>
          <w:p w14:paraId="145CA6EA" w14:textId="77777777" w:rsidR="006E4901" w:rsidRPr="00603221" w:rsidRDefault="006E4901" w:rsidP="008B4966">
            <w:pPr>
              <w:spacing w:before="120" w:after="0" w:line="276" w:lineRule="auto"/>
            </w:pPr>
          </w:p>
        </w:tc>
        <w:tc>
          <w:tcPr>
            <w:tcW w:w="548" w:type="pct"/>
          </w:tcPr>
          <w:p w14:paraId="417C2E35" w14:textId="77777777" w:rsidR="006E4901" w:rsidRPr="00603221" w:rsidRDefault="006E4901" w:rsidP="008B4966">
            <w:pPr>
              <w:spacing w:before="120" w:after="0" w:line="276" w:lineRule="auto"/>
              <w:jc w:val="center"/>
            </w:pPr>
            <w:r w:rsidRPr="00603221">
              <w:t>__ /__ / ___</w:t>
            </w:r>
          </w:p>
          <w:p w14:paraId="540580DE" w14:textId="77777777" w:rsidR="006E4901" w:rsidRPr="00603221" w:rsidRDefault="006E4901" w:rsidP="008B4966">
            <w:pPr>
              <w:spacing w:before="120" w:after="0" w:line="276" w:lineRule="auto"/>
              <w:jc w:val="center"/>
            </w:pPr>
            <w:r w:rsidRPr="00603221">
              <w:t>-</w:t>
            </w:r>
          </w:p>
          <w:p w14:paraId="722DA7C7" w14:textId="77777777" w:rsidR="006E4901" w:rsidRPr="00603221" w:rsidRDefault="006E4901" w:rsidP="008B4966">
            <w:pPr>
              <w:spacing w:before="120" w:after="0" w:line="276" w:lineRule="auto"/>
              <w:jc w:val="center"/>
            </w:pPr>
            <w:r w:rsidRPr="00603221">
              <w:t>__ /__ / ___</w:t>
            </w:r>
          </w:p>
        </w:tc>
        <w:tc>
          <w:tcPr>
            <w:tcW w:w="399" w:type="pct"/>
          </w:tcPr>
          <w:p w14:paraId="5C8A630B" w14:textId="77777777" w:rsidR="006E4901" w:rsidRPr="00603221" w:rsidRDefault="006E4901" w:rsidP="008B4966">
            <w:pPr>
              <w:spacing w:before="120" w:after="0" w:line="276" w:lineRule="auto"/>
              <w:jc w:val="center"/>
            </w:pPr>
          </w:p>
        </w:tc>
      </w:tr>
      <w:tr w:rsidR="006E4901" w:rsidRPr="00DF02B0" w14:paraId="2358676B" w14:textId="77777777" w:rsidTr="008B4966">
        <w:tc>
          <w:tcPr>
            <w:tcW w:w="1315" w:type="pct"/>
          </w:tcPr>
          <w:p w14:paraId="4AE694ED" w14:textId="77777777" w:rsidR="006E4901" w:rsidRPr="00603221" w:rsidRDefault="006E4901" w:rsidP="008B4966">
            <w:pPr>
              <w:spacing w:before="120" w:after="0" w:line="276" w:lineRule="auto"/>
            </w:pPr>
          </w:p>
        </w:tc>
        <w:tc>
          <w:tcPr>
            <w:tcW w:w="730" w:type="pct"/>
          </w:tcPr>
          <w:p w14:paraId="0AEC234A" w14:textId="77777777" w:rsidR="006E4901" w:rsidRPr="00603221" w:rsidRDefault="006E4901" w:rsidP="008B4966">
            <w:pPr>
              <w:spacing w:before="120" w:after="0" w:line="276" w:lineRule="auto"/>
            </w:pPr>
          </w:p>
        </w:tc>
        <w:tc>
          <w:tcPr>
            <w:tcW w:w="2008" w:type="pct"/>
          </w:tcPr>
          <w:p w14:paraId="20128389" w14:textId="77777777" w:rsidR="006E4901" w:rsidRPr="00603221" w:rsidRDefault="006E4901" w:rsidP="008B4966">
            <w:pPr>
              <w:spacing w:before="120" w:after="0" w:line="276" w:lineRule="auto"/>
            </w:pPr>
          </w:p>
        </w:tc>
        <w:tc>
          <w:tcPr>
            <w:tcW w:w="548" w:type="pct"/>
          </w:tcPr>
          <w:p w14:paraId="014CD459" w14:textId="77777777" w:rsidR="006E4901" w:rsidRPr="00603221" w:rsidRDefault="006E4901" w:rsidP="008B4966">
            <w:pPr>
              <w:spacing w:before="120" w:after="0" w:line="276" w:lineRule="auto"/>
              <w:jc w:val="center"/>
            </w:pPr>
            <w:r w:rsidRPr="00603221">
              <w:t>__ /__ / ___</w:t>
            </w:r>
          </w:p>
          <w:p w14:paraId="7B7B08EF" w14:textId="77777777" w:rsidR="006E4901" w:rsidRPr="00603221" w:rsidRDefault="006E4901" w:rsidP="008B4966">
            <w:pPr>
              <w:spacing w:before="120" w:after="0" w:line="276" w:lineRule="auto"/>
              <w:jc w:val="center"/>
            </w:pPr>
            <w:r w:rsidRPr="00603221">
              <w:t>-</w:t>
            </w:r>
          </w:p>
          <w:p w14:paraId="3A12B847" w14:textId="77777777" w:rsidR="006E4901" w:rsidRPr="00603221" w:rsidRDefault="006E4901" w:rsidP="008B4966">
            <w:pPr>
              <w:spacing w:before="120" w:after="0" w:line="276" w:lineRule="auto"/>
              <w:jc w:val="center"/>
            </w:pPr>
            <w:r w:rsidRPr="00603221">
              <w:t>__ /__ / ___</w:t>
            </w:r>
          </w:p>
        </w:tc>
        <w:tc>
          <w:tcPr>
            <w:tcW w:w="399" w:type="pct"/>
          </w:tcPr>
          <w:p w14:paraId="7B34601E" w14:textId="77777777" w:rsidR="006E4901" w:rsidRPr="00603221" w:rsidRDefault="006E4901" w:rsidP="008B4966">
            <w:pPr>
              <w:spacing w:before="120" w:after="0" w:line="276" w:lineRule="auto"/>
              <w:jc w:val="center"/>
            </w:pPr>
          </w:p>
        </w:tc>
      </w:tr>
      <w:tr w:rsidR="006E4901" w:rsidRPr="00DF02B0" w14:paraId="154D8142" w14:textId="77777777" w:rsidTr="008B4966">
        <w:tc>
          <w:tcPr>
            <w:tcW w:w="1315" w:type="pct"/>
          </w:tcPr>
          <w:p w14:paraId="11844BEA" w14:textId="77777777" w:rsidR="006E4901" w:rsidRPr="00603221" w:rsidRDefault="006E4901" w:rsidP="008B4966">
            <w:pPr>
              <w:spacing w:before="120" w:after="0" w:line="276" w:lineRule="auto"/>
            </w:pPr>
          </w:p>
        </w:tc>
        <w:tc>
          <w:tcPr>
            <w:tcW w:w="730" w:type="pct"/>
          </w:tcPr>
          <w:p w14:paraId="1B6113E5" w14:textId="77777777" w:rsidR="006E4901" w:rsidRPr="00603221" w:rsidRDefault="006E4901" w:rsidP="008B4966">
            <w:pPr>
              <w:spacing w:before="120" w:after="0" w:line="276" w:lineRule="auto"/>
            </w:pPr>
          </w:p>
        </w:tc>
        <w:tc>
          <w:tcPr>
            <w:tcW w:w="2008" w:type="pct"/>
          </w:tcPr>
          <w:p w14:paraId="76450165" w14:textId="77777777" w:rsidR="006E4901" w:rsidRPr="00603221" w:rsidRDefault="006E4901" w:rsidP="008B4966">
            <w:pPr>
              <w:spacing w:before="120" w:after="0" w:line="276" w:lineRule="auto"/>
            </w:pPr>
          </w:p>
        </w:tc>
        <w:tc>
          <w:tcPr>
            <w:tcW w:w="548" w:type="pct"/>
          </w:tcPr>
          <w:p w14:paraId="50536B4A" w14:textId="77777777" w:rsidR="006E4901" w:rsidRPr="00603221" w:rsidRDefault="006E4901" w:rsidP="008B4966">
            <w:pPr>
              <w:spacing w:before="120" w:after="0" w:line="276" w:lineRule="auto"/>
              <w:jc w:val="center"/>
            </w:pPr>
            <w:r w:rsidRPr="00603221">
              <w:t>__ /__ / ___</w:t>
            </w:r>
          </w:p>
          <w:p w14:paraId="2B47C96E" w14:textId="77777777" w:rsidR="006E4901" w:rsidRPr="00603221" w:rsidRDefault="006E4901" w:rsidP="008B4966">
            <w:pPr>
              <w:spacing w:before="120" w:after="0" w:line="276" w:lineRule="auto"/>
              <w:jc w:val="center"/>
            </w:pPr>
            <w:r w:rsidRPr="00603221">
              <w:t>-</w:t>
            </w:r>
          </w:p>
          <w:p w14:paraId="7C0748BD" w14:textId="77777777" w:rsidR="006E4901" w:rsidRPr="00603221" w:rsidRDefault="006E4901" w:rsidP="008B4966">
            <w:pPr>
              <w:spacing w:before="120" w:after="0" w:line="276" w:lineRule="auto"/>
              <w:jc w:val="center"/>
            </w:pPr>
            <w:r w:rsidRPr="00603221">
              <w:t>__ /__ / ___</w:t>
            </w:r>
          </w:p>
        </w:tc>
        <w:tc>
          <w:tcPr>
            <w:tcW w:w="399" w:type="pct"/>
          </w:tcPr>
          <w:p w14:paraId="3E7E7B50" w14:textId="77777777" w:rsidR="006E4901" w:rsidRPr="00603221" w:rsidRDefault="006E4901" w:rsidP="008B4966">
            <w:pPr>
              <w:spacing w:before="120" w:after="0" w:line="276" w:lineRule="auto"/>
              <w:jc w:val="center"/>
            </w:pPr>
          </w:p>
        </w:tc>
      </w:tr>
    </w:tbl>
    <w:p w14:paraId="5964889B"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0D99507" w14:textId="77777777" w:rsidR="008338F0" w:rsidRPr="00603221" w:rsidRDefault="003355E7" w:rsidP="003329FF">
      <w:pPr>
        <w:pStyle w:val="2"/>
        <w:numPr>
          <w:ilvl w:val="0"/>
          <w:numId w:val="0"/>
        </w:numPr>
        <w:ind w:left="576" w:hanging="576"/>
        <w:rPr>
          <w:rFonts w:cs="Tahoma"/>
        </w:rPr>
      </w:pPr>
      <w:bookmarkStart w:id="489" w:name="_Ref510087097"/>
      <w:bookmarkStart w:id="490" w:name="_Ref40980475"/>
      <w:bookmarkStart w:id="491" w:name="_Ref55324393"/>
      <w:bookmarkStart w:id="492" w:name="_Toc97194377"/>
      <w:bookmarkStart w:id="493" w:name="_Toc97194481"/>
      <w:bookmarkStart w:id="494" w:name="_Toc144898879"/>
      <w:r w:rsidRPr="00603221">
        <w:rPr>
          <w:rFonts w:cs="Tahoma"/>
        </w:rPr>
        <w:lastRenderedPageBreak/>
        <w:t>ΠΑΡΑΡΤΗΜΑ V – Υπόδειγμα Τεχνικής Προσφοράς</w:t>
      </w:r>
      <w:bookmarkEnd w:id="489"/>
      <w:bookmarkEnd w:id="490"/>
      <w:bookmarkEnd w:id="491"/>
      <w:bookmarkEnd w:id="492"/>
      <w:bookmarkEnd w:id="493"/>
      <w:bookmarkEnd w:id="494"/>
      <w:r w:rsidRPr="00603221">
        <w:rPr>
          <w:rFonts w:cs="Tahoma"/>
        </w:rPr>
        <w:t xml:space="preserve"> </w:t>
      </w:r>
    </w:p>
    <w:p w14:paraId="3636E48B"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5B46720" w14:textId="77777777" w:rsidTr="00C4217E">
        <w:trPr>
          <w:trHeight w:val="513"/>
        </w:trPr>
        <w:tc>
          <w:tcPr>
            <w:tcW w:w="5000" w:type="pct"/>
            <w:gridSpan w:val="3"/>
            <w:shd w:val="clear" w:color="000000" w:fill="B3B3B3"/>
            <w:vAlign w:val="center"/>
            <w:hideMark/>
          </w:tcPr>
          <w:p w14:paraId="72EA686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1F00C142" w14:textId="77777777" w:rsidTr="00F82A8D">
        <w:trPr>
          <w:trHeight w:val="513"/>
        </w:trPr>
        <w:tc>
          <w:tcPr>
            <w:tcW w:w="431" w:type="pct"/>
            <w:shd w:val="clear" w:color="000000" w:fill="B3B3B3"/>
            <w:vAlign w:val="center"/>
          </w:tcPr>
          <w:p w14:paraId="14E50E85"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26ABA44"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43789426" w14:textId="77777777" w:rsidR="00E36548" w:rsidRDefault="00E36548" w:rsidP="00C4217E">
            <w:pPr>
              <w:spacing w:before="60" w:after="60"/>
              <w:jc w:val="center"/>
              <w:rPr>
                <w:b/>
                <w:lang w:val="el-GR"/>
              </w:rPr>
            </w:pPr>
            <w:r w:rsidRPr="00F82A8D">
              <w:rPr>
                <w:b/>
                <w:lang w:val="el-GR"/>
              </w:rPr>
              <w:t>Σύμφωνα με παραγράφους:</w:t>
            </w:r>
          </w:p>
          <w:p w14:paraId="03D860A8" w14:textId="77777777" w:rsidR="00E36548" w:rsidRPr="00F82A8D" w:rsidRDefault="00E36548" w:rsidP="00C4217E">
            <w:pPr>
              <w:spacing w:before="60" w:after="60"/>
              <w:jc w:val="center"/>
              <w:rPr>
                <w:b/>
                <w:lang w:val="el-GR"/>
              </w:rPr>
            </w:pPr>
          </w:p>
        </w:tc>
      </w:tr>
      <w:tr w:rsidR="00E36548" w:rsidRPr="00E36548" w14:paraId="00F11065" w14:textId="77777777" w:rsidTr="00F82A8D">
        <w:trPr>
          <w:trHeight w:val="315"/>
        </w:trPr>
        <w:tc>
          <w:tcPr>
            <w:tcW w:w="431" w:type="pct"/>
            <w:shd w:val="clear" w:color="auto" w:fill="FBE4D5" w:themeFill="accent2" w:themeFillTint="33"/>
            <w:vAlign w:val="center"/>
          </w:tcPr>
          <w:p w14:paraId="7B02CB9A"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549CFDA"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6BB7B03D" w14:textId="77777777" w:rsidR="00E36548" w:rsidRPr="005A1E91" w:rsidRDefault="00E36548" w:rsidP="00C4217E">
            <w:pPr>
              <w:spacing w:before="60" w:after="60"/>
              <w:rPr>
                <w:b/>
                <w:lang w:val="el-GR" w:eastAsia="el-GR"/>
              </w:rPr>
            </w:pPr>
          </w:p>
        </w:tc>
      </w:tr>
      <w:tr w:rsidR="00E36548" w:rsidRPr="00E14FF7" w14:paraId="7F7B2FAF" w14:textId="77777777" w:rsidTr="00F82A8D">
        <w:trPr>
          <w:trHeight w:val="315"/>
        </w:trPr>
        <w:tc>
          <w:tcPr>
            <w:tcW w:w="431" w:type="pct"/>
            <w:shd w:val="clear" w:color="auto" w:fill="auto"/>
            <w:vAlign w:val="center"/>
          </w:tcPr>
          <w:p w14:paraId="3B0EAC76"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3CFB066E" w14:textId="062A0594" w:rsidR="00E36548" w:rsidRPr="00252398" w:rsidRDefault="00EA772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D64694" w:rsidRPr="00EF2204">
              <w:rPr>
                <w:lang w:val="el-GR"/>
              </w:rPr>
              <w:t>Π</w:t>
            </w:r>
            <w:r w:rsidR="00D64694">
              <w:rPr>
                <w:lang w:val="el-GR"/>
              </w:rPr>
              <w:t>εριβάλλον της Σύμβασης</w:t>
            </w:r>
            <w:r>
              <w:rPr>
                <w:lang w:val="el-GR" w:eastAsia="el-GR"/>
              </w:rPr>
              <w:fldChar w:fldCharType="end"/>
            </w:r>
          </w:p>
        </w:tc>
        <w:tc>
          <w:tcPr>
            <w:tcW w:w="1056" w:type="pct"/>
            <w:shd w:val="clear" w:color="auto" w:fill="auto"/>
          </w:tcPr>
          <w:p w14:paraId="05328DEB" w14:textId="00B64A81" w:rsidR="00E36548" w:rsidRPr="00C00860"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D64694">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D64694">
              <w:rPr>
                <w:lang w:val="el-GR" w:eastAsia="el-GR"/>
              </w:rPr>
              <w:t>2.1</w:t>
            </w:r>
            <w:r>
              <w:rPr>
                <w:lang w:val="el-GR" w:eastAsia="el-GR"/>
              </w:rPr>
              <w:fldChar w:fldCharType="end"/>
            </w:r>
          </w:p>
        </w:tc>
      </w:tr>
      <w:tr w:rsidR="00E36548" w:rsidRPr="00E36548" w14:paraId="162DCE2A" w14:textId="77777777" w:rsidTr="00F82A8D">
        <w:trPr>
          <w:trHeight w:val="315"/>
        </w:trPr>
        <w:tc>
          <w:tcPr>
            <w:tcW w:w="431" w:type="pct"/>
            <w:shd w:val="clear" w:color="auto" w:fill="FBE4D5" w:themeFill="accent2" w:themeFillTint="33"/>
            <w:vAlign w:val="center"/>
          </w:tcPr>
          <w:p w14:paraId="33E13912"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25741FA"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488AF6E0" w14:textId="77777777" w:rsidR="00E36548" w:rsidRPr="00C00860" w:rsidRDefault="00E36548" w:rsidP="00C4217E">
            <w:pPr>
              <w:spacing w:before="60" w:after="60"/>
              <w:rPr>
                <w:b/>
                <w:lang w:val="el-GR" w:eastAsia="el-GR"/>
              </w:rPr>
            </w:pPr>
          </w:p>
        </w:tc>
      </w:tr>
      <w:tr w:rsidR="00E36548" w:rsidRPr="00E36548" w14:paraId="47851BD3" w14:textId="77777777" w:rsidTr="00F82A8D">
        <w:trPr>
          <w:trHeight w:val="315"/>
        </w:trPr>
        <w:tc>
          <w:tcPr>
            <w:tcW w:w="431" w:type="pct"/>
            <w:shd w:val="clear" w:color="auto" w:fill="auto"/>
            <w:vAlign w:val="center"/>
          </w:tcPr>
          <w:p w14:paraId="764ACC1D"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2E8570D8"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5046CF22" w14:textId="0DAC7FF1" w:rsidR="00E36548" w:rsidRPr="00252398"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D64694">
              <w:rPr>
                <w:lang w:val="el-GR" w:eastAsia="el-GR"/>
              </w:rPr>
              <w:t>2.2</w:t>
            </w:r>
            <w:r>
              <w:rPr>
                <w:lang w:val="el-GR" w:eastAsia="el-GR"/>
              </w:rPr>
              <w:fldChar w:fldCharType="end"/>
            </w:r>
          </w:p>
        </w:tc>
      </w:tr>
      <w:tr w:rsidR="00E36548" w:rsidRPr="00843444" w14:paraId="30153994" w14:textId="77777777" w:rsidTr="00F82A8D">
        <w:trPr>
          <w:trHeight w:val="315"/>
        </w:trPr>
        <w:tc>
          <w:tcPr>
            <w:tcW w:w="431" w:type="pct"/>
            <w:shd w:val="clear" w:color="auto" w:fill="FBE4D5" w:themeFill="accent2" w:themeFillTint="33"/>
            <w:vAlign w:val="center"/>
          </w:tcPr>
          <w:p w14:paraId="58894AA3"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6013904"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17F51437" w14:textId="77777777" w:rsidR="00E36548" w:rsidRPr="00843444" w:rsidRDefault="00E36548" w:rsidP="00C4217E">
            <w:pPr>
              <w:spacing w:before="60" w:after="60"/>
              <w:rPr>
                <w:lang w:val="el-GR" w:eastAsia="el-GR"/>
              </w:rPr>
            </w:pPr>
          </w:p>
        </w:tc>
      </w:tr>
      <w:tr w:rsidR="00E36548" w:rsidRPr="00843444" w14:paraId="37D54B83" w14:textId="77777777" w:rsidTr="00F82A8D">
        <w:trPr>
          <w:trHeight w:val="315"/>
        </w:trPr>
        <w:tc>
          <w:tcPr>
            <w:tcW w:w="431" w:type="pct"/>
            <w:shd w:val="clear" w:color="auto" w:fill="auto"/>
            <w:vAlign w:val="center"/>
            <w:hideMark/>
          </w:tcPr>
          <w:p w14:paraId="394EB410"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B5EA6BA"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92EEA0A" w14:textId="130CFFDA" w:rsidR="00E36548" w:rsidRPr="00843444" w:rsidRDefault="00385B17" w:rsidP="00C4217E">
            <w:pPr>
              <w:spacing w:before="60" w:after="60"/>
              <w:rPr>
                <w:lang w:val="el-GR" w:eastAsia="el-GR"/>
              </w:rPr>
            </w:pPr>
            <w:r>
              <w:fldChar w:fldCharType="begin"/>
            </w:r>
            <w:r>
              <w:instrText xml:space="preserve"> REF _Ref122695066 \r \h  \* MERGEFORMAT </w:instrText>
            </w:r>
            <w:r>
              <w:fldChar w:fldCharType="separate"/>
            </w:r>
            <w:r w:rsidR="00D64694" w:rsidRPr="00D64694">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D64694" w:rsidRPr="00D64694">
              <w:rPr>
                <w:lang w:val="el-GR" w:eastAsia="el-GR"/>
              </w:rPr>
              <w:t>3.2</w:t>
            </w:r>
            <w:r>
              <w:fldChar w:fldCharType="end"/>
            </w:r>
            <w:r w:rsidR="00843444" w:rsidRPr="00843444">
              <w:rPr>
                <w:lang w:val="el-GR" w:eastAsia="el-GR"/>
              </w:rPr>
              <w:t xml:space="preserve">  </w:t>
            </w:r>
          </w:p>
        </w:tc>
      </w:tr>
      <w:tr w:rsidR="00843444" w:rsidRPr="00843444" w14:paraId="0D1E79E4" w14:textId="77777777" w:rsidTr="00F82A8D">
        <w:trPr>
          <w:trHeight w:val="315"/>
        </w:trPr>
        <w:tc>
          <w:tcPr>
            <w:tcW w:w="431" w:type="pct"/>
            <w:shd w:val="clear" w:color="auto" w:fill="auto"/>
            <w:vAlign w:val="center"/>
          </w:tcPr>
          <w:p w14:paraId="0CBEBE2E"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0C92992C"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6F0AD1C6" w14:textId="04D377BF" w:rsidR="00843444" w:rsidRPr="00843444" w:rsidRDefault="00385B17" w:rsidP="00C4217E">
            <w:pPr>
              <w:spacing w:before="60" w:after="60"/>
              <w:rPr>
                <w:lang w:val="el-GR" w:eastAsia="el-GR"/>
              </w:rPr>
            </w:pPr>
            <w:r>
              <w:fldChar w:fldCharType="begin"/>
            </w:r>
            <w:r>
              <w:instrText xml:space="preserve"> REF _Ref122695074 \r \h  \* MERGEFORMAT </w:instrText>
            </w:r>
            <w:r>
              <w:fldChar w:fldCharType="separate"/>
            </w:r>
            <w:r w:rsidR="00D64694" w:rsidRPr="00D64694">
              <w:rPr>
                <w:lang w:val="el-GR" w:eastAsia="el-GR"/>
              </w:rPr>
              <w:t>3.3</w:t>
            </w:r>
            <w:r>
              <w:fldChar w:fldCharType="end"/>
            </w:r>
          </w:p>
        </w:tc>
      </w:tr>
      <w:tr w:rsidR="00E36548" w:rsidRPr="00E36548" w14:paraId="45C5D0FD" w14:textId="77777777" w:rsidTr="00F82A8D">
        <w:trPr>
          <w:trHeight w:val="525"/>
        </w:trPr>
        <w:tc>
          <w:tcPr>
            <w:tcW w:w="431" w:type="pct"/>
            <w:shd w:val="clear" w:color="auto" w:fill="auto"/>
            <w:vAlign w:val="center"/>
            <w:hideMark/>
          </w:tcPr>
          <w:p w14:paraId="6536D51A"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039A25E8"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4BACF87E" w14:textId="4E0F1FA5" w:rsidR="00E36548" w:rsidRPr="00252398" w:rsidRDefault="00385B17" w:rsidP="00C4217E">
            <w:pPr>
              <w:spacing w:before="60" w:after="60"/>
              <w:rPr>
                <w:lang w:val="el-GR" w:eastAsia="el-GR"/>
              </w:rPr>
            </w:pPr>
            <w:r>
              <w:fldChar w:fldCharType="begin"/>
            </w:r>
            <w:r>
              <w:instrText xml:space="preserve"> REF _Ref122695077 \r \h  \* MERGEFORMAT </w:instrText>
            </w:r>
            <w:r>
              <w:fldChar w:fldCharType="separate"/>
            </w:r>
            <w:r w:rsidR="00D64694" w:rsidRPr="00D64694">
              <w:rPr>
                <w:lang w:val="el-GR" w:eastAsia="el-GR"/>
              </w:rPr>
              <w:t>3.4</w:t>
            </w:r>
            <w:r>
              <w:fldChar w:fldCharType="end"/>
            </w:r>
          </w:p>
        </w:tc>
      </w:tr>
      <w:tr w:rsidR="00E36548" w:rsidRPr="00E36548" w14:paraId="411CCAF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0EF643C"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E521F9"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550E93" w14:textId="43C767DE" w:rsidR="00E36548" w:rsidRPr="00C00860" w:rsidRDefault="00EA772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D64694" w:rsidRPr="00603221">
              <w:rPr>
                <w:lang w:val="el-GR"/>
              </w:rPr>
              <w:t>ΠΑΡΑΡΤΗΜΑ ΙΙ – Πίνακες Συμμόρφωσης</w:t>
            </w:r>
            <w:r>
              <w:rPr>
                <w:b/>
                <w:lang w:val="el-GR" w:eastAsia="el-GR"/>
              </w:rPr>
              <w:fldChar w:fldCharType="end"/>
            </w:r>
          </w:p>
        </w:tc>
      </w:tr>
      <w:tr w:rsidR="00E36548" w:rsidRPr="00D64694" w14:paraId="10D0CB92"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8A303A1"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CEFD2B"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4FD357FA"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E2E74F" w14:textId="5DD8F438" w:rsidR="00E36548" w:rsidRPr="00252398" w:rsidRDefault="00EA772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D64694" w:rsidRPr="00603221">
              <w:rPr>
                <w:lang w:val="el-GR"/>
              </w:rPr>
              <w:t xml:space="preserve">ΠΑΡΑΡΤΗΜΑ </w:t>
            </w:r>
            <w:r w:rsidR="00D64694" w:rsidRPr="00603221">
              <w:t>VI</w:t>
            </w:r>
            <w:r w:rsidR="00D64694" w:rsidRPr="00603221">
              <w:rPr>
                <w:lang w:val="el-GR"/>
              </w:rPr>
              <w:t xml:space="preserve"> – Υπόδειγμα Οικονομικής Προσφοράς</w:t>
            </w:r>
            <w:r>
              <w:rPr>
                <w:b/>
                <w:lang w:val="el-GR" w:eastAsia="el-GR"/>
              </w:rPr>
              <w:fldChar w:fldCharType="end"/>
            </w:r>
          </w:p>
        </w:tc>
      </w:tr>
    </w:tbl>
    <w:p w14:paraId="351E5BE8" w14:textId="77777777" w:rsidR="00E36548" w:rsidRDefault="00E36548" w:rsidP="00C93CF5">
      <w:pPr>
        <w:autoSpaceDE w:val="0"/>
        <w:autoSpaceDN w:val="0"/>
        <w:adjustRightInd w:val="0"/>
        <w:spacing w:after="0" w:line="276" w:lineRule="auto"/>
        <w:rPr>
          <w:bCs/>
          <w:i/>
          <w:iCs/>
          <w:color w:val="5B9BD5"/>
          <w:lang w:val="el-GR"/>
        </w:rPr>
      </w:pPr>
    </w:p>
    <w:p w14:paraId="68B8B223" w14:textId="77777777" w:rsidR="00E36548" w:rsidRPr="00603221" w:rsidRDefault="00E36548" w:rsidP="00C93CF5">
      <w:pPr>
        <w:autoSpaceDE w:val="0"/>
        <w:autoSpaceDN w:val="0"/>
        <w:adjustRightInd w:val="0"/>
        <w:spacing w:after="0" w:line="276" w:lineRule="auto"/>
        <w:rPr>
          <w:lang w:val="el-GR"/>
        </w:rPr>
      </w:pPr>
    </w:p>
    <w:p w14:paraId="1096E746" w14:textId="77777777" w:rsidR="00C93CF5" w:rsidRPr="00603221" w:rsidRDefault="00C93CF5" w:rsidP="00C93CF5">
      <w:pPr>
        <w:rPr>
          <w:lang w:val="el-GR"/>
        </w:rPr>
      </w:pPr>
    </w:p>
    <w:p w14:paraId="083313E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2A8ED2CB" w14:textId="77777777" w:rsidR="008338F0" w:rsidRPr="00603221" w:rsidRDefault="008338F0">
      <w:pPr>
        <w:rPr>
          <w:lang w:val="el-GR"/>
        </w:rPr>
      </w:pPr>
    </w:p>
    <w:p w14:paraId="44397BBB" w14:textId="77777777" w:rsidR="008338F0" w:rsidRPr="00603221" w:rsidRDefault="003355E7" w:rsidP="00F82A8D">
      <w:pPr>
        <w:pStyle w:val="2"/>
        <w:numPr>
          <w:ilvl w:val="0"/>
          <w:numId w:val="0"/>
        </w:numPr>
        <w:ind w:left="576" w:hanging="576"/>
        <w:rPr>
          <w:rFonts w:cs="Tahoma"/>
          <w:lang w:val="el-GR"/>
        </w:rPr>
      </w:pPr>
      <w:bookmarkStart w:id="495" w:name="_Ref510087099"/>
      <w:bookmarkStart w:id="496" w:name="_Ref40980023"/>
      <w:bookmarkStart w:id="497" w:name="_Ref40980058"/>
      <w:bookmarkStart w:id="498" w:name="_Ref40980548"/>
      <w:bookmarkStart w:id="499" w:name="_Ref55324421"/>
      <w:bookmarkStart w:id="500" w:name="_Toc97194378"/>
      <w:bookmarkStart w:id="501" w:name="_Toc97194482"/>
      <w:bookmarkStart w:id="502" w:name="_Toc14489888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5"/>
      <w:bookmarkEnd w:id="496"/>
      <w:bookmarkEnd w:id="497"/>
      <w:bookmarkEnd w:id="498"/>
      <w:bookmarkEnd w:id="499"/>
      <w:bookmarkEnd w:id="500"/>
      <w:bookmarkEnd w:id="501"/>
      <w:bookmarkEnd w:id="502"/>
      <w:r w:rsidR="00E1337D" w:rsidRPr="00603221">
        <w:rPr>
          <w:rFonts w:cs="Tahoma"/>
          <w:lang w:val="el-GR"/>
        </w:rPr>
        <w:t xml:space="preserve"> </w:t>
      </w:r>
    </w:p>
    <w:p w14:paraId="6C4C816F" w14:textId="77777777" w:rsidR="008338F0" w:rsidRPr="00603221" w:rsidRDefault="008338F0">
      <w:pPr>
        <w:pStyle w:val="normalwithoutspacing"/>
        <w:rPr>
          <w:i/>
          <w:color w:val="5B9BD5"/>
        </w:rPr>
      </w:pPr>
    </w:p>
    <w:p w14:paraId="4E0E6A9F" w14:textId="77777777" w:rsidR="00623457" w:rsidRPr="00C4217E" w:rsidRDefault="00623457">
      <w:pPr>
        <w:pStyle w:val="3"/>
        <w:numPr>
          <w:ilvl w:val="2"/>
          <w:numId w:val="16"/>
        </w:numPr>
        <w:ind w:left="1134" w:hanging="414"/>
        <w:rPr>
          <w:rFonts w:cs="Tahoma"/>
          <w:lang w:val="el-GR"/>
        </w:rPr>
      </w:pPr>
      <w:bookmarkStart w:id="503" w:name="_Toc46178225"/>
      <w:bookmarkStart w:id="504" w:name="_Toc46178713"/>
      <w:bookmarkStart w:id="505" w:name="_Toc46179200"/>
      <w:bookmarkStart w:id="506" w:name="_Toc63254467"/>
      <w:bookmarkStart w:id="507" w:name="_Ref104352824"/>
      <w:bookmarkStart w:id="508" w:name="_Ref104352827"/>
      <w:bookmarkStart w:id="509" w:name="_Ref104352962"/>
      <w:bookmarkStart w:id="510" w:name="_Toc240445882"/>
      <w:bookmarkStart w:id="511" w:name="_Toc366852703"/>
      <w:bookmarkStart w:id="512" w:name="_Toc10632754"/>
      <w:bookmarkStart w:id="513" w:name="_Toc42167521"/>
      <w:bookmarkStart w:id="514" w:name="_Ref52978018"/>
      <w:bookmarkStart w:id="515" w:name="_Toc53671374"/>
      <w:bookmarkStart w:id="516" w:name="_Toc97194384"/>
      <w:bookmarkStart w:id="517" w:name="_Toc97194488"/>
      <w:bookmarkStart w:id="518" w:name="_Toc144898881"/>
      <w:bookmarkEnd w:id="503"/>
      <w:bookmarkEnd w:id="504"/>
      <w:bookmarkEnd w:id="505"/>
      <w:r w:rsidRPr="00C4217E">
        <w:rPr>
          <w:rFonts w:cs="Tahoma"/>
          <w:lang w:val="el-GR"/>
        </w:rPr>
        <w:t>Συγκεντρωτικός Πίνακας Οικονομικής Προσφοράς</w:t>
      </w:r>
      <w:bookmarkEnd w:id="506"/>
      <w:r w:rsidRPr="00C4217E">
        <w:rPr>
          <w:rFonts w:cs="Tahoma"/>
          <w:lang w:val="el-GR"/>
        </w:rPr>
        <w:t xml:space="preserve"> Έργου</w:t>
      </w:r>
      <w:bookmarkEnd w:id="507"/>
      <w:bookmarkEnd w:id="508"/>
      <w:bookmarkEnd w:id="509"/>
      <w:bookmarkEnd w:id="510"/>
      <w:bookmarkEnd w:id="511"/>
      <w:bookmarkEnd w:id="512"/>
      <w:bookmarkEnd w:id="513"/>
      <w:bookmarkEnd w:id="514"/>
      <w:bookmarkEnd w:id="515"/>
      <w:bookmarkEnd w:id="516"/>
      <w:bookmarkEnd w:id="517"/>
      <w:bookmarkEnd w:id="5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7B2A322C" w14:textId="77777777" w:rsidTr="00842CDC">
        <w:trPr>
          <w:cantSplit/>
          <w:trHeight w:val="1049"/>
        </w:trPr>
        <w:tc>
          <w:tcPr>
            <w:tcW w:w="260" w:type="pct"/>
            <w:shd w:val="pct15" w:color="auto" w:fill="FFFFFF"/>
            <w:vAlign w:val="center"/>
          </w:tcPr>
          <w:p w14:paraId="1A1D33CD"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6D58F15F"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830C8AB" w14:textId="77777777" w:rsidR="00842CDC" w:rsidRDefault="00842CDC" w:rsidP="00C4217E">
            <w:pPr>
              <w:keepNext/>
              <w:keepLines/>
              <w:spacing w:before="60" w:after="60"/>
              <w:jc w:val="center"/>
              <w:rPr>
                <w:sz w:val="18"/>
                <w:szCs w:val="18"/>
                <w:lang w:val="el-GR"/>
              </w:rPr>
            </w:pPr>
          </w:p>
          <w:p w14:paraId="528F0509"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53C11DF5" w14:textId="77777777" w:rsidR="00842CDC" w:rsidRDefault="00842CDC" w:rsidP="00C4217E">
            <w:pPr>
              <w:keepNext/>
              <w:keepLines/>
              <w:spacing w:before="60" w:after="60"/>
              <w:jc w:val="center"/>
              <w:rPr>
                <w:sz w:val="18"/>
                <w:szCs w:val="18"/>
                <w:lang w:val="el-GR"/>
              </w:rPr>
            </w:pPr>
          </w:p>
          <w:p w14:paraId="32A72B3A"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5232272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6914461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49D22BD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1EE97DA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E86244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D64694" w14:paraId="7264C8BC" w14:textId="77777777" w:rsidTr="00842CDC">
        <w:trPr>
          <w:trHeight w:val="284"/>
        </w:trPr>
        <w:tc>
          <w:tcPr>
            <w:tcW w:w="260" w:type="pct"/>
            <w:vAlign w:val="center"/>
          </w:tcPr>
          <w:p w14:paraId="1CD3AA5D"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F3B664E"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24D0CB34" w14:textId="77777777" w:rsidR="00842CDC" w:rsidRPr="00840707" w:rsidRDefault="00842CDC" w:rsidP="00842CDC">
            <w:pPr>
              <w:keepNext/>
              <w:keepLines/>
              <w:spacing w:before="60" w:after="60"/>
              <w:rPr>
                <w:sz w:val="18"/>
                <w:szCs w:val="18"/>
                <w:lang w:val="el-GR"/>
              </w:rPr>
            </w:pPr>
          </w:p>
        </w:tc>
        <w:tc>
          <w:tcPr>
            <w:tcW w:w="624" w:type="pct"/>
          </w:tcPr>
          <w:p w14:paraId="79104FF2" w14:textId="77777777" w:rsidR="00842CDC" w:rsidRPr="00840707" w:rsidRDefault="00842CDC" w:rsidP="00842CDC">
            <w:pPr>
              <w:keepNext/>
              <w:keepLines/>
              <w:spacing w:before="60" w:after="60"/>
              <w:rPr>
                <w:sz w:val="18"/>
                <w:szCs w:val="18"/>
                <w:lang w:val="el-GR"/>
              </w:rPr>
            </w:pPr>
          </w:p>
        </w:tc>
        <w:tc>
          <w:tcPr>
            <w:tcW w:w="624" w:type="pct"/>
            <w:vAlign w:val="center"/>
          </w:tcPr>
          <w:p w14:paraId="01D7F0C0" w14:textId="77777777" w:rsidR="00842CDC" w:rsidRPr="00840707" w:rsidRDefault="00842CDC" w:rsidP="00842CDC">
            <w:pPr>
              <w:keepNext/>
              <w:keepLines/>
              <w:spacing w:before="60" w:after="60"/>
              <w:rPr>
                <w:sz w:val="18"/>
                <w:szCs w:val="18"/>
                <w:lang w:val="el-GR"/>
              </w:rPr>
            </w:pPr>
          </w:p>
        </w:tc>
        <w:tc>
          <w:tcPr>
            <w:tcW w:w="626" w:type="pct"/>
            <w:vAlign w:val="center"/>
          </w:tcPr>
          <w:p w14:paraId="543BB6B6" w14:textId="77777777" w:rsidR="00842CDC" w:rsidRPr="00840707" w:rsidRDefault="00842CDC" w:rsidP="00842CDC">
            <w:pPr>
              <w:keepNext/>
              <w:keepLines/>
              <w:spacing w:before="60" w:after="60"/>
              <w:rPr>
                <w:sz w:val="18"/>
                <w:szCs w:val="18"/>
                <w:lang w:val="el-GR"/>
              </w:rPr>
            </w:pPr>
          </w:p>
        </w:tc>
        <w:tc>
          <w:tcPr>
            <w:tcW w:w="624" w:type="pct"/>
            <w:vAlign w:val="center"/>
          </w:tcPr>
          <w:p w14:paraId="11DD5078" w14:textId="77777777" w:rsidR="00842CDC" w:rsidRPr="00840707" w:rsidRDefault="00842CDC" w:rsidP="00842CDC">
            <w:pPr>
              <w:keepNext/>
              <w:keepLines/>
              <w:spacing w:before="60" w:after="60"/>
              <w:rPr>
                <w:sz w:val="18"/>
                <w:szCs w:val="18"/>
                <w:lang w:val="el-GR"/>
              </w:rPr>
            </w:pPr>
          </w:p>
        </w:tc>
      </w:tr>
      <w:tr w:rsidR="00907FAD" w:rsidRPr="00D64694" w14:paraId="208F42F6" w14:textId="77777777" w:rsidTr="00842CDC">
        <w:trPr>
          <w:trHeight w:val="284"/>
        </w:trPr>
        <w:tc>
          <w:tcPr>
            <w:tcW w:w="260" w:type="pct"/>
            <w:vAlign w:val="center"/>
          </w:tcPr>
          <w:p w14:paraId="1F75B68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01E837FB"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44B850FB" w14:textId="77777777" w:rsidR="00907FAD" w:rsidRPr="00840707" w:rsidRDefault="00907FAD" w:rsidP="00842CDC">
            <w:pPr>
              <w:keepNext/>
              <w:keepLines/>
              <w:spacing w:before="60" w:after="60"/>
              <w:rPr>
                <w:sz w:val="18"/>
                <w:szCs w:val="18"/>
                <w:lang w:val="el-GR"/>
              </w:rPr>
            </w:pPr>
          </w:p>
        </w:tc>
        <w:tc>
          <w:tcPr>
            <w:tcW w:w="624" w:type="pct"/>
          </w:tcPr>
          <w:p w14:paraId="6E077AE2" w14:textId="77777777" w:rsidR="00907FAD" w:rsidRPr="00840707" w:rsidRDefault="00907FAD" w:rsidP="00842CDC">
            <w:pPr>
              <w:keepNext/>
              <w:keepLines/>
              <w:spacing w:before="60" w:after="60"/>
              <w:rPr>
                <w:sz w:val="18"/>
                <w:szCs w:val="18"/>
                <w:lang w:val="el-GR"/>
              </w:rPr>
            </w:pPr>
          </w:p>
        </w:tc>
        <w:tc>
          <w:tcPr>
            <w:tcW w:w="624" w:type="pct"/>
            <w:vAlign w:val="center"/>
          </w:tcPr>
          <w:p w14:paraId="30022ECE" w14:textId="77777777" w:rsidR="00907FAD" w:rsidRPr="00840707" w:rsidRDefault="00907FAD" w:rsidP="00842CDC">
            <w:pPr>
              <w:keepNext/>
              <w:keepLines/>
              <w:spacing w:before="60" w:after="60"/>
              <w:rPr>
                <w:sz w:val="18"/>
                <w:szCs w:val="18"/>
                <w:lang w:val="el-GR"/>
              </w:rPr>
            </w:pPr>
          </w:p>
        </w:tc>
        <w:tc>
          <w:tcPr>
            <w:tcW w:w="626" w:type="pct"/>
            <w:vAlign w:val="center"/>
          </w:tcPr>
          <w:p w14:paraId="5ECA74AB" w14:textId="77777777" w:rsidR="00907FAD" w:rsidRPr="00840707" w:rsidRDefault="00907FAD" w:rsidP="00842CDC">
            <w:pPr>
              <w:keepNext/>
              <w:keepLines/>
              <w:spacing w:before="60" w:after="60"/>
              <w:rPr>
                <w:sz w:val="18"/>
                <w:szCs w:val="18"/>
                <w:lang w:val="el-GR"/>
              </w:rPr>
            </w:pPr>
          </w:p>
        </w:tc>
        <w:tc>
          <w:tcPr>
            <w:tcW w:w="624" w:type="pct"/>
            <w:vAlign w:val="center"/>
          </w:tcPr>
          <w:p w14:paraId="17EAAA2D" w14:textId="77777777" w:rsidR="00907FAD" w:rsidRPr="00840707" w:rsidRDefault="00907FAD" w:rsidP="00842CDC">
            <w:pPr>
              <w:keepNext/>
              <w:keepLines/>
              <w:spacing w:before="60" w:after="60"/>
              <w:rPr>
                <w:sz w:val="18"/>
                <w:szCs w:val="18"/>
                <w:lang w:val="el-GR"/>
              </w:rPr>
            </w:pPr>
          </w:p>
        </w:tc>
      </w:tr>
      <w:tr w:rsidR="009E3BD5" w:rsidRPr="00D86293" w14:paraId="13BE6607" w14:textId="77777777" w:rsidTr="00842CDC">
        <w:trPr>
          <w:trHeight w:val="284"/>
        </w:trPr>
        <w:tc>
          <w:tcPr>
            <w:tcW w:w="260" w:type="pct"/>
            <w:vAlign w:val="center"/>
          </w:tcPr>
          <w:p w14:paraId="33089D34"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6C839274" w14:textId="77777777" w:rsidR="009E3BD5" w:rsidRDefault="009E3BD5" w:rsidP="00842CDC">
            <w:pPr>
              <w:keepNext/>
              <w:keepLines/>
              <w:spacing w:before="60" w:after="60"/>
              <w:rPr>
                <w:lang w:val="el-GR"/>
              </w:rPr>
            </w:pPr>
            <w:r>
              <w:rPr>
                <w:lang w:val="el-GR"/>
              </w:rPr>
              <w:t>Πλάνο Εφαρμογής</w:t>
            </w:r>
          </w:p>
        </w:tc>
        <w:tc>
          <w:tcPr>
            <w:tcW w:w="624" w:type="pct"/>
          </w:tcPr>
          <w:p w14:paraId="0E965FAF" w14:textId="77777777" w:rsidR="009E3BD5" w:rsidRPr="00840707" w:rsidRDefault="009E3BD5" w:rsidP="00842CDC">
            <w:pPr>
              <w:keepNext/>
              <w:keepLines/>
              <w:spacing w:before="60" w:after="60"/>
              <w:rPr>
                <w:sz w:val="18"/>
                <w:szCs w:val="18"/>
                <w:lang w:val="el-GR"/>
              </w:rPr>
            </w:pPr>
          </w:p>
        </w:tc>
        <w:tc>
          <w:tcPr>
            <w:tcW w:w="624" w:type="pct"/>
          </w:tcPr>
          <w:p w14:paraId="39E173A6" w14:textId="77777777" w:rsidR="009E3BD5" w:rsidRPr="00840707" w:rsidRDefault="009E3BD5" w:rsidP="00842CDC">
            <w:pPr>
              <w:keepNext/>
              <w:keepLines/>
              <w:spacing w:before="60" w:after="60"/>
              <w:rPr>
                <w:sz w:val="18"/>
                <w:szCs w:val="18"/>
                <w:lang w:val="el-GR"/>
              </w:rPr>
            </w:pPr>
          </w:p>
        </w:tc>
        <w:tc>
          <w:tcPr>
            <w:tcW w:w="624" w:type="pct"/>
            <w:vAlign w:val="center"/>
          </w:tcPr>
          <w:p w14:paraId="191E6E31" w14:textId="77777777" w:rsidR="009E3BD5" w:rsidRPr="00840707" w:rsidRDefault="009E3BD5" w:rsidP="00842CDC">
            <w:pPr>
              <w:keepNext/>
              <w:keepLines/>
              <w:spacing w:before="60" w:after="60"/>
              <w:rPr>
                <w:sz w:val="18"/>
                <w:szCs w:val="18"/>
                <w:lang w:val="el-GR"/>
              </w:rPr>
            </w:pPr>
          </w:p>
        </w:tc>
        <w:tc>
          <w:tcPr>
            <w:tcW w:w="626" w:type="pct"/>
            <w:vAlign w:val="center"/>
          </w:tcPr>
          <w:p w14:paraId="3F75FAD5" w14:textId="77777777" w:rsidR="009E3BD5" w:rsidRPr="00840707" w:rsidRDefault="009E3BD5" w:rsidP="00842CDC">
            <w:pPr>
              <w:keepNext/>
              <w:keepLines/>
              <w:spacing w:before="60" w:after="60"/>
              <w:rPr>
                <w:sz w:val="18"/>
                <w:szCs w:val="18"/>
                <w:lang w:val="el-GR"/>
              </w:rPr>
            </w:pPr>
          </w:p>
        </w:tc>
        <w:tc>
          <w:tcPr>
            <w:tcW w:w="624" w:type="pct"/>
            <w:vAlign w:val="center"/>
          </w:tcPr>
          <w:p w14:paraId="2C249D97" w14:textId="77777777" w:rsidR="009E3BD5" w:rsidRPr="00840707" w:rsidRDefault="009E3BD5" w:rsidP="00842CDC">
            <w:pPr>
              <w:keepNext/>
              <w:keepLines/>
              <w:spacing w:before="60" w:after="60"/>
              <w:rPr>
                <w:sz w:val="18"/>
                <w:szCs w:val="18"/>
                <w:lang w:val="el-GR"/>
              </w:rPr>
            </w:pPr>
          </w:p>
        </w:tc>
      </w:tr>
      <w:tr w:rsidR="00842CDC" w:rsidRPr="00C4217E" w14:paraId="3F284F6E" w14:textId="77777777" w:rsidTr="00842CDC">
        <w:trPr>
          <w:trHeight w:val="284"/>
        </w:trPr>
        <w:tc>
          <w:tcPr>
            <w:tcW w:w="260" w:type="pct"/>
            <w:shd w:val="clear" w:color="auto" w:fill="A0A0A0"/>
            <w:vAlign w:val="center"/>
          </w:tcPr>
          <w:p w14:paraId="0A5CC88D"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48690EE"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972CDC8"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244D4AE6"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443F19D8"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43CF4777"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01F56B76" w14:textId="77777777" w:rsidR="00842CDC" w:rsidRPr="00840707" w:rsidRDefault="00842CDC" w:rsidP="00C4217E">
            <w:pPr>
              <w:keepNext/>
              <w:keepLines/>
              <w:spacing w:before="60" w:after="60"/>
              <w:rPr>
                <w:sz w:val="18"/>
                <w:szCs w:val="18"/>
                <w:lang w:val="el-GR"/>
              </w:rPr>
            </w:pPr>
          </w:p>
        </w:tc>
      </w:tr>
    </w:tbl>
    <w:p w14:paraId="087C0655" w14:textId="77777777" w:rsidR="00623457" w:rsidRPr="00840707" w:rsidRDefault="00623457" w:rsidP="00623457">
      <w:pPr>
        <w:rPr>
          <w:b/>
        </w:rPr>
      </w:pPr>
      <w:bookmarkStart w:id="519" w:name="_Ref104352863"/>
      <w:bookmarkStart w:id="520" w:name="_Ref104352865"/>
      <w:bookmarkStart w:id="521" w:name="_Ref104352990"/>
      <w:bookmarkStart w:id="522" w:name="_Toc240445883"/>
      <w:bookmarkStart w:id="523" w:name="_Toc366852704"/>
      <w:bookmarkStart w:id="524" w:name="_Toc10632755"/>
      <w:bookmarkStart w:id="525" w:name="_Toc42167522"/>
    </w:p>
    <w:bookmarkEnd w:id="519"/>
    <w:bookmarkEnd w:id="520"/>
    <w:bookmarkEnd w:id="521"/>
    <w:bookmarkEnd w:id="522"/>
    <w:bookmarkEnd w:id="523"/>
    <w:bookmarkEnd w:id="524"/>
    <w:bookmarkEnd w:id="525"/>
    <w:p w14:paraId="190BAD6B" w14:textId="77777777" w:rsidR="00623457" w:rsidRPr="00603221" w:rsidRDefault="00623457" w:rsidP="00623457">
      <w:pPr>
        <w:rPr>
          <w:lang w:val="el-GR"/>
        </w:rPr>
        <w:sectPr w:rsidR="00623457" w:rsidRPr="00603221" w:rsidSect="00DF02B0">
          <w:headerReference w:type="first" r:id="rId35"/>
          <w:pgSz w:w="11906" w:h="16838"/>
          <w:pgMar w:top="1134" w:right="1134" w:bottom="1134" w:left="1134" w:header="720" w:footer="709" w:gutter="0"/>
          <w:cols w:space="720"/>
          <w:titlePg/>
          <w:docGrid w:linePitch="360"/>
        </w:sectPr>
      </w:pPr>
    </w:p>
    <w:p w14:paraId="7008A0BC"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6" w:name="_Ref494118533"/>
      <w:bookmarkStart w:id="527" w:name="_Ref40984039"/>
      <w:bookmarkStart w:id="528" w:name="_Toc97194386"/>
      <w:bookmarkStart w:id="529" w:name="_Toc97194490"/>
      <w:bookmarkStart w:id="530" w:name="_Toc144898882"/>
      <w:bookmarkStart w:id="531"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6"/>
      <w:bookmarkEnd w:id="527"/>
      <w:bookmarkEnd w:id="528"/>
      <w:bookmarkEnd w:id="529"/>
      <w:bookmarkEnd w:id="530"/>
      <w:r w:rsidR="00E1337D" w:rsidRPr="00603221">
        <w:rPr>
          <w:rFonts w:cs="Tahoma"/>
          <w:lang w:val="el-GR"/>
        </w:rPr>
        <w:t xml:space="preserve"> </w:t>
      </w:r>
    </w:p>
    <w:p w14:paraId="160B3559" w14:textId="77777777" w:rsidR="00CD4F51" w:rsidRPr="00842CDC" w:rsidRDefault="00CD4F51" w:rsidP="00CD4F51">
      <w:pPr>
        <w:rPr>
          <w:rFonts w:eastAsia="SimSun"/>
          <w:lang w:val="el-GR" w:eastAsia="el-GR" w:bidi="he-IL"/>
        </w:rPr>
      </w:pPr>
    </w:p>
    <w:p w14:paraId="470A6449"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B60CE6" w14:textId="77777777" w:rsidR="00CD4F51" w:rsidRPr="00842CDC" w:rsidRDefault="00CD4F51" w:rsidP="00CD4F51">
      <w:pPr>
        <w:rPr>
          <w:lang w:val="el-GR"/>
        </w:rPr>
      </w:pPr>
    </w:p>
    <w:p w14:paraId="0719BF3B"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1C9EEAA"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AD59406"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E9C80BA"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503222E" w14:textId="77777777" w:rsidR="00CD4F51" w:rsidRPr="00842CDC" w:rsidRDefault="00CD4F51">
      <w:pPr>
        <w:pStyle w:val="aff"/>
        <w:numPr>
          <w:ilvl w:val="0"/>
          <w:numId w:val="2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1"/>
    <w:p w14:paraId="24432AE9" w14:textId="77777777" w:rsidR="008338F0" w:rsidRPr="00603221" w:rsidRDefault="008338F0">
      <w:pPr>
        <w:rPr>
          <w:lang w:val="el-GR"/>
        </w:rPr>
      </w:pPr>
    </w:p>
    <w:p w14:paraId="3FD1EB36" w14:textId="77777777" w:rsidR="00CD4F51" w:rsidRDefault="00CD4F51">
      <w:pPr>
        <w:suppressAutoHyphens w:val="0"/>
        <w:spacing w:after="0"/>
        <w:jc w:val="left"/>
        <w:rPr>
          <w:b/>
          <w:color w:val="002060"/>
          <w:lang w:val="el-GR"/>
        </w:rPr>
      </w:pPr>
      <w:bookmarkStart w:id="532" w:name="_Ref496623895"/>
      <w:bookmarkStart w:id="533" w:name="_Ref496624676"/>
      <w:bookmarkStart w:id="534" w:name="_Ref496625135"/>
      <w:bookmarkStart w:id="535" w:name="_Toc97194387"/>
      <w:bookmarkStart w:id="536" w:name="_Toc97194491"/>
      <w:r>
        <w:rPr>
          <w:lang w:val="el-GR"/>
        </w:rPr>
        <w:br w:type="page"/>
      </w:r>
    </w:p>
    <w:p w14:paraId="733943CA" w14:textId="77777777" w:rsidR="008338F0" w:rsidRPr="003329FF" w:rsidRDefault="003355E7" w:rsidP="003329FF">
      <w:pPr>
        <w:pStyle w:val="2"/>
        <w:numPr>
          <w:ilvl w:val="0"/>
          <w:numId w:val="0"/>
        </w:numPr>
        <w:ind w:left="576" w:hanging="576"/>
        <w:rPr>
          <w:rFonts w:cs="Tahoma"/>
          <w:lang w:val="el-GR"/>
        </w:rPr>
      </w:pPr>
      <w:bookmarkStart w:id="537" w:name="_Toc144898883"/>
      <w:bookmarkStart w:id="538" w:name="_Ref146206651"/>
      <w:bookmarkStart w:id="539" w:name="_Ref146812600"/>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2"/>
      <w:bookmarkEnd w:id="533"/>
      <w:bookmarkEnd w:id="534"/>
      <w:bookmarkEnd w:id="535"/>
      <w:bookmarkEnd w:id="536"/>
      <w:bookmarkEnd w:id="537"/>
      <w:bookmarkEnd w:id="538"/>
      <w:bookmarkEnd w:id="539"/>
      <w:r w:rsidRPr="003329FF">
        <w:rPr>
          <w:rFonts w:cs="Tahoma"/>
          <w:lang w:val="el-GR"/>
        </w:rPr>
        <w:t xml:space="preserve"> </w:t>
      </w:r>
    </w:p>
    <w:p w14:paraId="76EAA007" w14:textId="77777777" w:rsidR="009B6AAD" w:rsidRPr="00603221" w:rsidRDefault="009B6AAD">
      <w:pPr>
        <w:pStyle w:val="3"/>
        <w:numPr>
          <w:ilvl w:val="0"/>
          <w:numId w:val="8"/>
        </w:numPr>
        <w:rPr>
          <w:rFonts w:cs="Tahoma"/>
          <w:szCs w:val="22"/>
          <w:u w:val="single"/>
          <w:lang w:val="el-GR"/>
        </w:rPr>
      </w:pPr>
      <w:bookmarkStart w:id="540" w:name="_Toc43634808"/>
      <w:bookmarkStart w:id="541" w:name="_Toc44821188"/>
      <w:bookmarkStart w:id="542" w:name="_Toc48552980"/>
      <w:bookmarkStart w:id="543" w:name="_Toc49073807"/>
      <w:bookmarkStart w:id="544" w:name="_Toc62559079"/>
      <w:bookmarkStart w:id="545" w:name="_Toc487799701"/>
      <w:bookmarkStart w:id="546" w:name="_Toc97194388"/>
      <w:bookmarkStart w:id="547" w:name="_Toc97194492"/>
      <w:bookmarkStart w:id="548" w:name="_Toc144898884"/>
      <w:r w:rsidRPr="00603221">
        <w:rPr>
          <w:rFonts w:cs="Tahoma"/>
          <w:szCs w:val="22"/>
          <w:u w:val="single"/>
          <w:lang w:val="el-GR"/>
        </w:rPr>
        <w:t>Εγγυητική Επιστολή Συμμετοχής</w:t>
      </w:r>
      <w:bookmarkEnd w:id="540"/>
      <w:bookmarkEnd w:id="541"/>
      <w:bookmarkEnd w:id="542"/>
      <w:bookmarkEnd w:id="543"/>
      <w:bookmarkEnd w:id="544"/>
      <w:bookmarkEnd w:id="545"/>
      <w:bookmarkEnd w:id="546"/>
      <w:bookmarkEnd w:id="547"/>
      <w:bookmarkEnd w:id="548"/>
    </w:p>
    <w:p w14:paraId="220A324B" w14:textId="77777777" w:rsidR="007A7DCA" w:rsidRPr="00603221" w:rsidRDefault="007A7DCA" w:rsidP="009B6AAD">
      <w:pPr>
        <w:rPr>
          <w:lang w:val="el-GR" w:eastAsia="el-GR"/>
        </w:rPr>
      </w:pPr>
    </w:p>
    <w:p w14:paraId="7C38238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B92D9F" w14:textId="77777777" w:rsidR="009B6AAD" w:rsidRPr="00603221" w:rsidRDefault="009B6AAD" w:rsidP="009B6AAD">
      <w:pPr>
        <w:jc w:val="right"/>
        <w:rPr>
          <w:lang w:val="el-GR" w:eastAsia="el-GR"/>
        </w:rPr>
      </w:pPr>
      <w:r w:rsidRPr="00603221">
        <w:rPr>
          <w:lang w:val="el-GR" w:eastAsia="el-GR"/>
        </w:rPr>
        <w:t>Ημερομηνία έκδοσης...........................</w:t>
      </w:r>
    </w:p>
    <w:p w14:paraId="2B17EC3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4FCE4124" w14:textId="77777777" w:rsidR="00483953" w:rsidRPr="00603221" w:rsidRDefault="00483953" w:rsidP="00483953">
      <w:pPr>
        <w:rPr>
          <w:lang w:val="el-GR" w:eastAsia="el-GR"/>
        </w:rPr>
      </w:pPr>
      <w:r>
        <w:rPr>
          <w:color w:val="000000"/>
          <w:lang w:val="el-GR"/>
        </w:rPr>
        <w:t>Λεωφ. Συγγρού 194, 176 71 Καλλιθέα Αθήνα</w:t>
      </w:r>
    </w:p>
    <w:p w14:paraId="36A5D446"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12CD653D"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CB18689"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1832A8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002971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6A38ED"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C16961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88E0D3"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325CAC9"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BE1231C"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670CDBD0"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359A7F4"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18D435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35D1249"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4933E68" w14:textId="6350C34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9" w:name="_Hlk67671899"/>
      <w:r w:rsidRPr="00603221">
        <w:rPr>
          <w:lang w:val="el-GR" w:eastAsia="el-GR"/>
        </w:rPr>
        <w:t xml:space="preserve">σύμφωνα </w:t>
      </w:r>
      <w:r w:rsidRPr="00FF489C">
        <w:rPr>
          <w:lang w:val="el-GR" w:eastAsia="el-GR"/>
        </w:rPr>
        <w:t xml:space="preserve">με 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lang w:val="el-GR" w:eastAsia="el-GR"/>
        </w:rPr>
        <w:t>2.2.2</w:t>
      </w:r>
      <w:r w:rsidR="00385B17">
        <w:fldChar w:fldCharType="end"/>
      </w:r>
      <w:r w:rsidR="004A3382" w:rsidRPr="00FF489C">
        <w:rPr>
          <w:lang w:val="el-GR" w:eastAsia="el-GR"/>
        </w:rPr>
        <w:t xml:space="preserve"> της παρούσας </w:t>
      </w:r>
      <w:r w:rsidRPr="00603221">
        <w:rPr>
          <w:lang w:val="el-GR" w:eastAsia="el-GR"/>
        </w:rPr>
        <w:t xml:space="preserve">, </w:t>
      </w:r>
      <w:bookmarkEnd w:id="549"/>
      <w:r w:rsidRPr="00603221">
        <w:rPr>
          <w:lang w:val="el-GR" w:eastAsia="el-GR"/>
        </w:rPr>
        <w:t xml:space="preserve">με την προϋπόθεση ότι το σχετικό αίτημά σας θα μας υποβληθεί πριν από την ημερομηνία λήξης της. </w:t>
      </w:r>
    </w:p>
    <w:p w14:paraId="6FCDE4FC"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8D68325" w14:textId="77777777" w:rsidR="009B6AAD" w:rsidRPr="00603221" w:rsidRDefault="009B6AAD" w:rsidP="00F82A8D">
      <w:pPr>
        <w:jc w:val="right"/>
        <w:rPr>
          <w:lang w:val="el-GR"/>
        </w:rPr>
      </w:pPr>
      <w:r w:rsidRPr="00603221">
        <w:rPr>
          <w:lang w:eastAsia="el-GR"/>
        </w:rPr>
        <w:t>(Εξουσιοδοτημένη υπογραφή)</w:t>
      </w:r>
    </w:p>
    <w:p w14:paraId="6871F5FC" w14:textId="77777777" w:rsidR="007A7DCA" w:rsidRPr="00603221" w:rsidRDefault="007A7DCA">
      <w:pPr>
        <w:suppressAutoHyphens w:val="0"/>
        <w:spacing w:after="0"/>
        <w:jc w:val="left"/>
        <w:rPr>
          <w:lang w:val="el-GR"/>
        </w:rPr>
      </w:pPr>
    </w:p>
    <w:p w14:paraId="76F6B2B0" w14:textId="77777777" w:rsidR="007A7DCA" w:rsidRPr="00603221" w:rsidRDefault="007A7DCA">
      <w:pPr>
        <w:pStyle w:val="3"/>
        <w:numPr>
          <w:ilvl w:val="0"/>
          <w:numId w:val="8"/>
        </w:numPr>
        <w:rPr>
          <w:rFonts w:cs="Tahoma"/>
          <w:szCs w:val="22"/>
          <w:u w:val="single"/>
          <w:lang w:val="el-GR"/>
        </w:rPr>
      </w:pPr>
      <w:bookmarkStart w:id="550" w:name="_Toc97194389"/>
      <w:bookmarkStart w:id="551" w:name="_Toc97194493"/>
      <w:bookmarkStart w:id="552" w:name="_Toc144898885"/>
      <w:r w:rsidRPr="00603221">
        <w:rPr>
          <w:rFonts w:cs="Tahoma"/>
          <w:szCs w:val="22"/>
          <w:u w:val="single"/>
          <w:lang w:val="el-GR"/>
        </w:rPr>
        <w:lastRenderedPageBreak/>
        <w:t>Εγγυητική Επιστολή Καλής Εκτέλεσης</w:t>
      </w:r>
      <w:bookmarkEnd w:id="550"/>
      <w:bookmarkEnd w:id="551"/>
      <w:bookmarkEnd w:id="552"/>
      <w:r w:rsidRPr="00603221">
        <w:rPr>
          <w:rFonts w:cs="Tahoma"/>
          <w:szCs w:val="22"/>
          <w:u w:val="single"/>
          <w:lang w:val="el-GR"/>
        </w:rPr>
        <w:t xml:space="preserve"> </w:t>
      </w:r>
    </w:p>
    <w:p w14:paraId="71320A96" w14:textId="77777777" w:rsidR="009B6AAD" w:rsidRPr="00603221" w:rsidRDefault="009B6AAD">
      <w:pPr>
        <w:suppressAutoHyphens w:val="0"/>
        <w:spacing w:after="0"/>
        <w:jc w:val="left"/>
        <w:rPr>
          <w:lang w:val="el-GR"/>
        </w:rPr>
      </w:pPr>
    </w:p>
    <w:p w14:paraId="27CD180D" w14:textId="77777777" w:rsidR="007A7DCA" w:rsidRPr="00603221" w:rsidRDefault="007A7DCA" w:rsidP="007A7DCA">
      <w:pPr>
        <w:rPr>
          <w:lang w:val="el-GR"/>
        </w:rPr>
      </w:pPr>
      <w:bookmarkStart w:id="553" w:name="_Toc336420407"/>
      <w:r w:rsidRPr="00603221">
        <w:rPr>
          <w:lang w:val="el-GR"/>
        </w:rPr>
        <w:t>ΕΚΔΟΤΗΣ (Πλήρης επωνυμία).......................................................................</w:t>
      </w:r>
      <w:bookmarkEnd w:id="553"/>
    </w:p>
    <w:p w14:paraId="0220726F" w14:textId="77777777" w:rsidR="007A7DCA" w:rsidRPr="00603221" w:rsidRDefault="007A7DCA" w:rsidP="007A7DCA">
      <w:pPr>
        <w:jc w:val="right"/>
        <w:rPr>
          <w:lang w:val="el-GR"/>
        </w:rPr>
      </w:pPr>
      <w:r w:rsidRPr="00603221">
        <w:rPr>
          <w:lang w:val="el-GR"/>
        </w:rPr>
        <w:t>Ημερομηνία έκδοσης...........................</w:t>
      </w:r>
    </w:p>
    <w:p w14:paraId="31D2B948"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C1AD865" w14:textId="77777777" w:rsidR="00483953" w:rsidRPr="00603221" w:rsidRDefault="00483953" w:rsidP="00483953">
      <w:pPr>
        <w:rPr>
          <w:lang w:val="el-GR" w:eastAsia="el-GR"/>
        </w:rPr>
      </w:pPr>
      <w:r>
        <w:rPr>
          <w:color w:val="000000"/>
          <w:lang w:val="el-GR"/>
        </w:rPr>
        <w:t>Λεωφ. Συγγρού 194, 176 71 Καλλιθέα Αθήνα</w:t>
      </w:r>
    </w:p>
    <w:p w14:paraId="2CEC9859" w14:textId="77777777" w:rsidR="007A7DCA" w:rsidRPr="00603221" w:rsidRDefault="007A7DCA" w:rsidP="007A7DCA">
      <w:pPr>
        <w:rPr>
          <w:lang w:val="el-GR"/>
        </w:rPr>
      </w:pPr>
    </w:p>
    <w:p w14:paraId="0B9D5957" w14:textId="77777777" w:rsidR="007A7DCA" w:rsidRPr="00603221" w:rsidRDefault="007A7DCA" w:rsidP="007A7DCA">
      <w:pPr>
        <w:rPr>
          <w:lang w:val="el-GR"/>
        </w:rPr>
      </w:pPr>
      <w:r w:rsidRPr="00603221">
        <w:rPr>
          <w:lang w:val="el-GR"/>
        </w:rPr>
        <w:t xml:space="preserve">Εγγύηση μας υπ’ αριθμ. ……………….. ποσού ………………….……. ευρώ </w:t>
      </w:r>
    </w:p>
    <w:p w14:paraId="2E790B4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4B1ED11"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8E09C4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BD97BB6"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16BB602"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0C3229B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B782EA5"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CA25ADD"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B84B1EC"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CAA51D8"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D12C4A1" w14:textId="36AA8447" w:rsidR="007A7DCA" w:rsidRPr="00603221" w:rsidRDefault="007A7DCA" w:rsidP="007A7DCA">
      <w:pPr>
        <w:rPr>
          <w:lang w:val="el-GR"/>
        </w:rPr>
      </w:pPr>
      <w:r w:rsidRPr="00603221">
        <w:rPr>
          <w:lang w:val="el-GR"/>
        </w:rPr>
        <w:t xml:space="preserve">Η παρούσα ισχύει μέχρι και την ............... </w:t>
      </w:r>
      <w:bookmarkStart w:id="554"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496542746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D64694" w:rsidRPr="00D64694">
        <w:rPr>
          <w:b/>
          <w:lang w:val="el-GR"/>
        </w:rPr>
        <w:t>4.1</w:t>
      </w:r>
      <w:r w:rsidR="00385B17">
        <w:fldChar w:fldCharType="end"/>
      </w:r>
      <w:r w:rsidR="00CA6082" w:rsidRPr="00603221">
        <w:rPr>
          <w:b/>
          <w:color w:val="000000" w:themeColor="text1"/>
          <w:lang w:val="el-GR"/>
        </w:rPr>
        <w:t xml:space="preserve"> της παρούσας</w:t>
      </w:r>
      <w:r w:rsidRPr="00603221">
        <w:rPr>
          <w:lang w:val="el-GR"/>
        </w:rPr>
        <w:t>)</w:t>
      </w:r>
    </w:p>
    <w:bookmarkEnd w:id="554"/>
    <w:p w14:paraId="440E2363"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6D707111" w14:textId="77777777" w:rsidR="007A7DCA" w:rsidRPr="00603221" w:rsidRDefault="007A7DCA" w:rsidP="007A7DCA">
      <w:pPr>
        <w:jc w:val="right"/>
        <w:rPr>
          <w:lang w:val="el-GR"/>
        </w:rPr>
      </w:pPr>
    </w:p>
    <w:p w14:paraId="0DAE8CCB" w14:textId="77777777" w:rsidR="007A7DCA" w:rsidRPr="00CD36D9" w:rsidRDefault="007A7DCA" w:rsidP="007A7DCA">
      <w:pPr>
        <w:jc w:val="right"/>
        <w:rPr>
          <w:lang w:val="el-GR"/>
        </w:rPr>
      </w:pPr>
      <w:r w:rsidRPr="00CD36D9">
        <w:rPr>
          <w:lang w:val="el-GR" w:eastAsia="el-GR"/>
        </w:rPr>
        <w:t>(Εξουσιοδοτημένη υπογραφή)</w:t>
      </w:r>
    </w:p>
    <w:p w14:paraId="7C5C05B5" w14:textId="77777777" w:rsidR="00DA2A67" w:rsidRPr="00603221" w:rsidRDefault="00DA2A67">
      <w:pPr>
        <w:suppressAutoHyphens w:val="0"/>
        <w:spacing w:after="0"/>
        <w:jc w:val="left"/>
        <w:rPr>
          <w:b/>
          <w:bCs/>
          <w:lang w:val="el-GR"/>
        </w:rPr>
      </w:pPr>
      <w:r w:rsidRPr="00603221">
        <w:rPr>
          <w:lang w:val="el-GR"/>
        </w:rPr>
        <w:br w:type="page"/>
      </w:r>
    </w:p>
    <w:p w14:paraId="7153F945" w14:textId="77777777" w:rsidR="00E75240" w:rsidRPr="00A93898" w:rsidRDefault="00754574" w:rsidP="00CF1C2C">
      <w:pPr>
        <w:pStyle w:val="2"/>
        <w:numPr>
          <w:ilvl w:val="0"/>
          <w:numId w:val="0"/>
        </w:numPr>
        <w:ind w:left="576" w:hanging="576"/>
        <w:rPr>
          <w:rFonts w:cs="Tahoma"/>
          <w:lang w:val="el-GR"/>
        </w:rPr>
      </w:pPr>
      <w:bookmarkStart w:id="555" w:name="_Toc97194393"/>
      <w:bookmarkStart w:id="556" w:name="_Toc97194497"/>
      <w:bookmarkStart w:id="557" w:name="_Toc144898886"/>
      <w:bookmarkStart w:id="558" w:name="_Ref146202012"/>
      <w:bookmarkStart w:id="559" w:name="_Ref146202015"/>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5"/>
      <w:bookmarkEnd w:id="556"/>
      <w:bookmarkEnd w:id="557"/>
      <w:bookmarkEnd w:id="558"/>
      <w:bookmarkEnd w:id="559"/>
      <w:r w:rsidR="00E75240" w:rsidRPr="00A93898">
        <w:rPr>
          <w:rFonts w:cs="Tahoma"/>
          <w:lang w:val="el-GR"/>
        </w:rPr>
        <w:t xml:space="preserve"> </w:t>
      </w:r>
    </w:p>
    <w:p w14:paraId="3D8ECA79"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9FA47E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1A5D28C"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18B05F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5D70F560"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18259F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10C21666"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0E20D57"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B26849D"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FBA7C37"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03C0EB2" w14:textId="77777777" w:rsidR="006C03D6" w:rsidRDefault="006C03D6">
      <w:pPr>
        <w:suppressAutoHyphens w:val="0"/>
        <w:spacing w:after="0"/>
        <w:jc w:val="left"/>
        <w:rPr>
          <w:lang w:val="el-GR"/>
        </w:rPr>
      </w:pPr>
      <w:r>
        <w:rPr>
          <w:lang w:val="el-GR"/>
        </w:rPr>
        <w:br w:type="page"/>
      </w:r>
    </w:p>
    <w:p w14:paraId="1B0C656F"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0" w:name="_Ref118477993"/>
      <w:bookmarkStart w:id="561" w:name="_Toc144898887"/>
      <w:bookmarkStart w:id="56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0"/>
      <w:bookmarkEnd w:id="561"/>
      <w:r>
        <w:rPr>
          <w:lang w:val="el-GR"/>
        </w:rPr>
        <w:t xml:space="preserve"> </w:t>
      </w:r>
    </w:p>
    <w:p w14:paraId="459C1197"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F5BB3E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4C11B441"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E3D0DCF"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747A320"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249F62A"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A75868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B761CD"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B2FF77A"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A35BC7E"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A8CF7F5" w14:textId="77777777" w:rsidR="006C03D6" w:rsidRPr="00E532F8" w:rsidRDefault="006C03D6" w:rsidP="006C03D6">
      <w:pPr>
        <w:spacing w:line="276" w:lineRule="auto"/>
        <w:rPr>
          <w:lang w:val="el-GR"/>
        </w:rPr>
      </w:pPr>
    </w:p>
    <w:p w14:paraId="5D111EBC"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2"/>
    <w:p w14:paraId="74D4FCFE" w14:textId="77777777" w:rsidR="006C03D6" w:rsidRPr="002A51E1" w:rsidRDefault="006C03D6" w:rsidP="006C03D6">
      <w:pPr>
        <w:rPr>
          <w:lang w:val="el-GR"/>
        </w:rPr>
      </w:pPr>
    </w:p>
    <w:p w14:paraId="29FA8F4A"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41C9" w14:textId="77777777" w:rsidR="007E7017" w:rsidRDefault="007E7017">
      <w:pPr>
        <w:spacing w:after="0"/>
      </w:pPr>
      <w:r>
        <w:separator/>
      </w:r>
    </w:p>
  </w:endnote>
  <w:endnote w:type="continuationSeparator" w:id="0">
    <w:p w14:paraId="491966F9" w14:textId="77777777" w:rsidR="007E7017" w:rsidRDefault="007E70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5DE1464D" w14:textId="77777777" w:rsidTr="003366E9">
      <w:tc>
        <w:tcPr>
          <w:tcW w:w="8747" w:type="dxa"/>
          <w:tcBorders>
            <w:top w:val="single" w:sz="4" w:space="0" w:color="auto"/>
          </w:tcBorders>
        </w:tcPr>
        <w:p w14:paraId="00A29310" w14:textId="77777777" w:rsidR="00C54770" w:rsidRPr="001E54F6" w:rsidRDefault="00C547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7F06F0D" w14:textId="77777777" w:rsidR="00C54770" w:rsidRPr="001E54F6" w:rsidRDefault="00EA772A" w:rsidP="001E54F6">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56056E">
            <w:rPr>
              <w:rStyle w:val="a3"/>
              <w:rFonts w:cs="Tahoma"/>
              <w:noProof/>
              <w:sz w:val="20"/>
            </w:rPr>
            <w:t>79</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56056E">
            <w:rPr>
              <w:rStyle w:val="a3"/>
              <w:rFonts w:cs="Tahoma"/>
              <w:noProof/>
              <w:sz w:val="20"/>
            </w:rPr>
            <w:t>88</w:t>
          </w:r>
          <w:r w:rsidRPr="001E54F6">
            <w:rPr>
              <w:rStyle w:val="a3"/>
              <w:rFonts w:cs="Tahoma"/>
              <w:sz w:val="20"/>
            </w:rPr>
            <w:fldChar w:fldCharType="end"/>
          </w:r>
        </w:p>
      </w:tc>
    </w:tr>
  </w:tbl>
  <w:p w14:paraId="2652D1AA" w14:textId="77777777" w:rsidR="00C54770" w:rsidRPr="000C02A6" w:rsidRDefault="00C54770">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C54770" w:rsidRPr="00A73BD3" w14:paraId="6DC3BA34" w14:textId="77777777" w:rsidTr="00787C2F">
      <w:trPr>
        <w:jc w:val="center"/>
      </w:trPr>
      <w:tc>
        <w:tcPr>
          <w:tcW w:w="8747" w:type="dxa"/>
          <w:tcBorders>
            <w:top w:val="single" w:sz="4" w:space="0" w:color="auto"/>
          </w:tcBorders>
        </w:tcPr>
        <w:p w14:paraId="20A33AD1" w14:textId="77777777" w:rsidR="00C54770" w:rsidRPr="001E54F6" w:rsidRDefault="00C54770" w:rsidP="00C5477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31142B09" w14:textId="77777777" w:rsidR="00C54770" w:rsidRPr="001E54F6" w:rsidRDefault="00EA772A" w:rsidP="00C54770">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B658A1">
            <w:rPr>
              <w:rStyle w:val="a3"/>
              <w:rFonts w:cs="Tahoma"/>
              <w:noProof/>
              <w:sz w:val="20"/>
            </w:rPr>
            <w:t>1</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B658A1">
            <w:rPr>
              <w:rStyle w:val="a3"/>
              <w:rFonts w:cs="Tahoma"/>
              <w:noProof/>
              <w:sz w:val="20"/>
            </w:rPr>
            <w:t>88</w:t>
          </w:r>
          <w:r w:rsidRPr="001E54F6">
            <w:rPr>
              <w:rStyle w:val="a3"/>
              <w:rFonts w:cs="Tahoma"/>
              <w:sz w:val="20"/>
            </w:rPr>
            <w:fldChar w:fldCharType="end"/>
          </w:r>
        </w:p>
      </w:tc>
    </w:tr>
  </w:tbl>
  <w:p w14:paraId="08CB571A" w14:textId="77777777" w:rsidR="00C54770" w:rsidRPr="00787C2F" w:rsidRDefault="00C54770">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D768C" w14:textId="77777777" w:rsidR="00C54770" w:rsidRDefault="00C5477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12EB3CA2" w14:textId="77777777" w:rsidTr="003366E9">
      <w:tc>
        <w:tcPr>
          <w:tcW w:w="8747" w:type="dxa"/>
          <w:tcBorders>
            <w:top w:val="single" w:sz="4" w:space="0" w:color="auto"/>
          </w:tcBorders>
        </w:tcPr>
        <w:p w14:paraId="4BC9A8F5" w14:textId="77777777" w:rsidR="00C54770" w:rsidRPr="003329FF" w:rsidRDefault="00C5477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2639F84" w14:textId="77777777" w:rsidR="00C54770" w:rsidRPr="003329FF" w:rsidRDefault="00EA772A" w:rsidP="003329FF">
          <w:pPr>
            <w:pStyle w:val="af2"/>
            <w:spacing w:after="0"/>
            <w:jc w:val="right"/>
            <w:rPr>
              <w:rStyle w:val="a3"/>
              <w:rFonts w:cs="Tahoma"/>
              <w:sz w:val="20"/>
            </w:rPr>
          </w:pPr>
          <w:r w:rsidRPr="003329FF">
            <w:rPr>
              <w:rStyle w:val="a3"/>
              <w:rFonts w:cs="Tahoma"/>
              <w:sz w:val="20"/>
            </w:rPr>
            <w:fldChar w:fldCharType="begin"/>
          </w:r>
          <w:r w:rsidR="00C54770" w:rsidRPr="003329FF">
            <w:rPr>
              <w:rStyle w:val="a3"/>
              <w:rFonts w:cs="Tahoma"/>
              <w:sz w:val="20"/>
            </w:rPr>
            <w:instrText xml:space="preserve"> PAGE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r w:rsidR="00C54770" w:rsidRPr="003329FF">
            <w:rPr>
              <w:rStyle w:val="a3"/>
              <w:rFonts w:cs="Tahoma"/>
              <w:sz w:val="20"/>
            </w:rPr>
            <w:t xml:space="preserve"> - </w:t>
          </w:r>
          <w:r w:rsidRPr="003329FF">
            <w:rPr>
              <w:rStyle w:val="a3"/>
              <w:rFonts w:cs="Tahoma"/>
              <w:sz w:val="20"/>
            </w:rPr>
            <w:fldChar w:fldCharType="begin"/>
          </w:r>
          <w:r w:rsidR="00C54770" w:rsidRPr="003329FF">
            <w:rPr>
              <w:rStyle w:val="a3"/>
              <w:rFonts w:cs="Tahoma"/>
              <w:sz w:val="20"/>
            </w:rPr>
            <w:instrText xml:space="preserve"> NUMPAGES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p>
      </w:tc>
    </w:tr>
  </w:tbl>
  <w:p w14:paraId="6581D6BC" w14:textId="77777777" w:rsidR="00C54770" w:rsidRDefault="00C5477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DCD5" w14:textId="77777777" w:rsidR="007E7017" w:rsidRDefault="007E7017">
      <w:pPr>
        <w:spacing w:after="0"/>
      </w:pPr>
      <w:r>
        <w:separator/>
      </w:r>
    </w:p>
  </w:footnote>
  <w:footnote w:type="continuationSeparator" w:id="0">
    <w:p w14:paraId="4CAEE030" w14:textId="77777777" w:rsidR="007E7017" w:rsidRDefault="007E7017">
      <w:pPr>
        <w:spacing w:after="0"/>
      </w:pPr>
      <w:r>
        <w:continuationSeparator/>
      </w:r>
    </w:p>
  </w:footnote>
  <w:footnote w:id="1">
    <w:p w14:paraId="7F23A68A" w14:textId="77777777" w:rsidR="00C54770" w:rsidRPr="006B2C94" w:rsidRDefault="00C5477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15B90973" w14:textId="77777777" w:rsidR="00C54770" w:rsidRPr="00BD65F6" w:rsidRDefault="00C5477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6AC4A6E" w14:textId="77777777" w:rsidR="00C54770" w:rsidRPr="0029307B" w:rsidRDefault="00C54770" w:rsidP="00C0210C">
      <w:pPr>
        <w:pStyle w:val="af4"/>
        <w:rPr>
          <w:lang w:val="el-GR"/>
        </w:rPr>
      </w:pPr>
      <w:r>
        <w:rPr>
          <w:rStyle w:val="ab"/>
        </w:rPr>
        <w:footnoteRef/>
      </w:r>
      <w:r w:rsidRPr="0029307B">
        <w:rPr>
          <w:lang w:val="el-GR"/>
        </w:rPr>
        <w:t xml:space="preserve"> </w:t>
      </w:r>
      <w:r>
        <w:rPr>
          <w:lang w:val="el-GR"/>
        </w:rPr>
        <w:tab/>
      </w:r>
      <w:r w:rsidRPr="00FF489C">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4AB04D01" w14:textId="77777777" w:rsidR="00C54770" w:rsidRPr="005B2FD1" w:rsidRDefault="00C54770"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688700B1" w14:textId="77777777" w:rsidR="00C54770" w:rsidRPr="006B2C94" w:rsidRDefault="00C54770" w:rsidP="002B2F6A">
      <w:pPr>
        <w:pStyle w:val="af4"/>
        <w:rPr>
          <w:lang w:val="el-GR"/>
        </w:rPr>
      </w:pPr>
      <w:r>
        <w:rPr>
          <w:rStyle w:val="a4"/>
        </w:rPr>
        <w:footnoteRef/>
      </w:r>
      <w:r>
        <w:rPr>
          <w:lang w:val="el-GR"/>
        </w:rPr>
        <w:tab/>
        <w:t>Άρθρο 96, παρ. 7 του ν. 4412/2016</w:t>
      </w:r>
    </w:p>
  </w:footnote>
  <w:footnote w:id="6">
    <w:p w14:paraId="1E3284A2" w14:textId="77777777" w:rsidR="00C54770" w:rsidRPr="009C1E20" w:rsidRDefault="00C54770"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1316F7C5" w14:textId="77777777" w:rsidR="00C54770" w:rsidRPr="00F93782" w:rsidRDefault="00C54770"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732C0DE4" w14:textId="77777777" w:rsidR="00C54770" w:rsidRPr="00FF4138" w:rsidRDefault="00C54770"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C1DCF0C" w14:textId="77777777" w:rsidR="00C54770" w:rsidRPr="00CD36D9" w:rsidRDefault="00C54770" w:rsidP="00A20391">
      <w:pPr>
        <w:pStyle w:val="af4"/>
        <w:tabs>
          <w:tab w:val="left" w:pos="720"/>
          <w:tab w:val="left" w:pos="1440"/>
          <w:tab w:val="left" w:pos="2160"/>
          <w:tab w:val="left" w:pos="2880"/>
          <w:tab w:val="left" w:pos="3759"/>
        </w:tabs>
        <w:rPr>
          <w:ins w:id="372" w:author="Author"/>
          <w:del w:id="373" w:author="Author"/>
          <w:lang w:val="en-US"/>
        </w:rPr>
      </w:pPr>
      <w:r w:rsidRPr="00022C43">
        <w:rPr>
          <w:rStyle w:val="0"/>
        </w:rPr>
        <w:footnoteRef/>
      </w:r>
      <w:r w:rsidRPr="00CD36D9">
        <w:rPr>
          <w:lang w:val="en-US"/>
        </w:rPr>
        <w:t xml:space="preserve">  </w:t>
      </w:r>
      <w:r w:rsidRPr="00CD36D9">
        <w:rPr>
          <w:lang w:val="en-US"/>
        </w:rPr>
        <w:tab/>
      </w:r>
      <w:r>
        <w:rPr>
          <w:lang w:val="el-GR"/>
        </w:rPr>
        <w:t>Ά</w:t>
      </w:r>
      <w:r w:rsidRPr="00022C43">
        <w:rPr>
          <w:lang w:val="el-GR"/>
        </w:rPr>
        <w:t>ρθρο</w:t>
      </w:r>
      <w:r w:rsidRPr="00CD36D9">
        <w:rPr>
          <w:lang w:val="en-US"/>
        </w:rPr>
        <w:t xml:space="preserve"> 205</w:t>
      </w:r>
      <w:r w:rsidRPr="00022C43">
        <w:rPr>
          <w:lang w:val="el-GR"/>
        </w:rPr>
        <w:t>Α</w:t>
      </w:r>
      <w:r w:rsidRPr="00CD36D9">
        <w:rPr>
          <w:lang w:val="en-US"/>
        </w:rPr>
        <w:t xml:space="preserve"> </w:t>
      </w:r>
      <w:r w:rsidRPr="00022C43">
        <w:rPr>
          <w:lang w:val="el-GR"/>
        </w:rPr>
        <w:t>του</w:t>
      </w:r>
      <w:r w:rsidRPr="00CD36D9">
        <w:rPr>
          <w:lang w:val="en-US"/>
        </w:rPr>
        <w:t xml:space="preserve"> </w:t>
      </w:r>
      <w:r w:rsidRPr="00022C43">
        <w:rPr>
          <w:lang w:val="el-GR"/>
        </w:rPr>
        <w:t>ν</w:t>
      </w:r>
      <w:r w:rsidRPr="00CD36D9">
        <w:rPr>
          <w:lang w:val="en-US"/>
        </w:rPr>
        <w:t>. 4412/2016</w:t>
      </w:r>
      <w:r>
        <w:rPr>
          <w:lang w:val="en-US"/>
        </w:rPr>
        <w:tab/>
      </w:r>
      <w:r>
        <w:rPr>
          <w:lang w:val="en-US"/>
        </w:rPr>
        <w:tab/>
      </w:r>
    </w:p>
  </w:footnote>
  <w:footnote w:id="10">
    <w:p w14:paraId="1E9CFCDE" w14:textId="77777777" w:rsidR="00C54770" w:rsidRPr="00EE7F42" w:rsidRDefault="00C5477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CE93" w14:textId="77777777" w:rsidR="00C54770" w:rsidRPr="00821FBA" w:rsidRDefault="00C54770"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 xml:space="preserve">Υπηρεσίες γραφείου υποστήριξης δικαιούχων (Help-Desk) για το Πρόγραμμα </w:t>
    </w:r>
    <w:r w:rsidRPr="00D75D93">
      <w:rPr>
        <w:b/>
        <w:bCs/>
        <w:sz w:val="20"/>
        <w:szCs w:val="20"/>
        <w:lang w:val="el-GR"/>
      </w:rPr>
      <w:t>«Υποστηρικτικά μέτρα των νέων ηλικίας δεκαοκτώ (18) και δεκαεννέα (19) ετών»(“Youth Pass”)»»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50568" w14:textId="77777777" w:rsidR="00C54770" w:rsidRPr="00821FBA" w:rsidRDefault="00C54770" w:rsidP="00821FBA">
    <w:pPr>
      <w:pStyle w:val="af3"/>
      <w:pBdr>
        <w:bottom w:val="single" w:sz="4" w:space="1" w:color="auto"/>
      </w:pBdr>
      <w:rPr>
        <w:i/>
        <w:iCs/>
        <w:sz w:val="20"/>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54770" w:rsidRPr="00D64694" w14:paraId="04B06CD5" w14:textId="77777777" w:rsidTr="00C54770">
      <w:trPr>
        <w:trHeight w:val="417"/>
      </w:trPr>
      <w:tc>
        <w:tcPr>
          <w:tcW w:w="3104" w:type="dxa"/>
          <w:vMerge w:val="restart"/>
          <w:tcBorders>
            <w:top w:val="nil"/>
            <w:left w:val="nil"/>
            <w:bottom w:val="nil"/>
            <w:right w:val="nil"/>
          </w:tcBorders>
        </w:tcPr>
        <w:p w14:paraId="718D3441" w14:textId="77777777" w:rsidR="00C54770" w:rsidRPr="00C82DB4" w:rsidRDefault="00C54770" w:rsidP="004A1423">
          <w:pPr>
            <w:ind w:right="-442"/>
            <w:rPr>
              <w:rFonts w:ascii="Calibri" w:hAnsi="Calibri"/>
              <w:b/>
              <w:lang w:val="en-US" w:eastAsia="en-US"/>
            </w:rPr>
          </w:pPr>
          <w:r w:rsidRPr="00C82DB4">
            <w:rPr>
              <w:rFonts w:ascii="Calibri" w:hAnsi="Calibri"/>
              <w:b/>
              <w:noProof/>
              <w:lang w:eastAsia="en-GB"/>
            </w:rPr>
            <w:drawing>
              <wp:inline distT="0" distB="0" distL="0" distR="0" wp14:anchorId="6ABF203C" wp14:editId="41449562">
                <wp:extent cx="1558925" cy="4921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511A9AC6" w14:textId="77777777" w:rsidR="00C54770" w:rsidRPr="00C82DB4" w:rsidRDefault="00C54770" w:rsidP="004A1423">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54770" w:rsidRPr="00C82DB4" w14:paraId="5D0ABCEB" w14:textId="77777777" w:rsidTr="00C54770">
      <w:tc>
        <w:tcPr>
          <w:tcW w:w="3104" w:type="dxa"/>
          <w:vMerge/>
          <w:tcBorders>
            <w:left w:val="nil"/>
            <w:bottom w:val="nil"/>
            <w:right w:val="nil"/>
          </w:tcBorders>
        </w:tcPr>
        <w:p w14:paraId="7F4BE51E" w14:textId="77777777" w:rsidR="00C54770" w:rsidRPr="00C82DB4" w:rsidRDefault="00C54770" w:rsidP="004A1423">
          <w:pPr>
            <w:ind w:right="-442"/>
            <w:rPr>
              <w:rFonts w:ascii="Calibri" w:hAnsi="Calibri"/>
              <w:b/>
              <w:lang w:val="el-GR" w:eastAsia="en-US"/>
            </w:rPr>
          </w:pPr>
        </w:p>
      </w:tc>
      <w:tc>
        <w:tcPr>
          <w:tcW w:w="6426" w:type="dxa"/>
          <w:tcBorders>
            <w:left w:val="nil"/>
            <w:bottom w:val="nil"/>
            <w:right w:val="nil"/>
          </w:tcBorders>
          <w:vAlign w:val="center"/>
        </w:tcPr>
        <w:p w14:paraId="1DA1A384"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54770" w:rsidRPr="00D64694" w14:paraId="092E8437" w14:textId="77777777" w:rsidTr="00C54770">
      <w:trPr>
        <w:trHeight w:val="301"/>
      </w:trPr>
      <w:tc>
        <w:tcPr>
          <w:tcW w:w="3104" w:type="dxa"/>
          <w:vMerge/>
          <w:tcBorders>
            <w:left w:val="nil"/>
            <w:bottom w:val="nil"/>
            <w:right w:val="nil"/>
          </w:tcBorders>
        </w:tcPr>
        <w:p w14:paraId="7FFE6586" w14:textId="77777777" w:rsidR="00C54770" w:rsidRPr="00C82DB4" w:rsidRDefault="00C54770" w:rsidP="004A1423">
          <w:pPr>
            <w:ind w:right="-442"/>
            <w:rPr>
              <w:rFonts w:ascii="Calibri" w:hAnsi="Calibri"/>
              <w:b/>
              <w:lang w:val="it-IT" w:eastAsia="en-US"/>
            </w:rPr>
          </w:pPr>
        </w:p>
      </w:tc>
      <w:tc>
        <w:tcPr>
          <w:tcW w:w="6426" w:type="dxa"/>
          <w:tcBorders>
            <w:top w:val="nil"/>
            <w:left w:val="nil"/>
            <w:bottom w:val="nil"/>
            <w:right w:val="nil"/>
          </w:tcBorders>
          <w:vAlign w:val="center"/>
        </w:tcPr>
        <w:p w14:paraId="5D89C3EF"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5892E408" w14:textId="77777777" w:rsidR="00C54770" w:rsidRPr="00821FBA" w:rsidRDefault="00C54770" w:rsidP="00821FBA">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52556" w14:textId="77777777" w:rsidR="00C54770" w:rsidRPr="00821FBA" w:rsidRDefault="00C54770"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 xml:space="preserve">Υπηρεσίες γραφείου υποστήριξης δικαιούχων (Help-Desk) για το Πρόγραμμα </w:t>
    </w:r>
    <w:r w:rsidRPr="00D75D93">
      <w:rPr>
        <w:b/>
        <w:bCs/>
        <w:sz w:val="20"/>
        <w:szCs w:val="20"/>
        <w:lang w:val="el-GR"/>
      </w:rPr>
      <w:t>«Υποστηρικτικά μέτρα των νέων ηλικίας δεκαοκτώ (18) και δεκαεννέα (19) ετών»(“Youth Pass”)»»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B9B8"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 xml:space="preserve">Υπηρεσίες γραφείου υποστήριξης δικαιούχων (Help-Desk) για το Πρόγραμμα </w:t>
    </w:r>
    <w:r w:rsidRPr="00D75D93">
      <w:rPr>
        <w:b/>
        <w:bCs/>
        <w:sz w:val="20"/>
        <w:szCs w:val="20"/>
        <w:lang w:val="el-GR"/>
      </w:rPr>
      <w:t>«Υποστηρικτικά μέτρα των νέων ηλικίας δεκαοκτώ (18) και δεκαεννέα (19) ετών»(“Youth Pass”)»»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DEE2"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 xml:space="preserve">Υπηρεσίες γραφείου υποστήριξης δικαιούχων (Help-Desk) για το Πρόγραμμα </w:t>
    </w:r>
    <w:r w:rsidRPr="00D75D93">
      <w:rPr>
        <w:b/>
        <w:bCs/>
        <w:sz w:val="20"/>
        <w:szCs w:val="20"/>
        <w:lang w:val="el-GR"/>
      </w:rPr>
      <w:t>«Υποστηρικτικά μέτρα των νέων ηλικίας δεκαοκτώ (18) και δεκαεννέα (19) ετών»(“Youth Pass”)»»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4316"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 xml:space="preserve">Υπηρεσίες γραφείου υποστήριξης δικαιούχων (Help-Desk) για το Πρόγραμμα </w:t>
    </w:r>
    <w:r w:rsidRPr="00D75D93">
      <w:rPr>
        <w:b/>
        <w:bCs/>
        <w:sz w:val="20"/>
        <w:szCs w:val="20"/>
        <w:lang w:val="el-GR"/>
      </w:rPr>
      <w:t>«Υποστηρικτικά μέτρα των νέων ηλικίας δεκαοκτώ (18) και δεκαεννέα (19) ετών»(“Youth Pass”)»»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6"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4B165872"/>
    <w:multiLevelType w:val="hybridMultilevel"/>
    <w:tmpl w:val="FFFFFFFF"/>
    <w:name w:val="Αριθμημένη λίστα 1"/>
    <w:lvl w:ilvl="0" w:tplc="F95A8C46">
      <w:numFmt w:val="bullet"/>
      <w:lvlText w:val=""/>
      <w:lvlJc w:val="left"/>
      <w:rPr>
        <w:rFonts w:ascii="Wingdings" w:eastAsia="Times New Roman" w:hAnsi="Wingdings"/>
      </w:rPr>
    </w:lvl>
    <w:lvl w:ilvl="1" w:tplc="FCC4819C">
      <w:numFmt w:val="bullet"/>
      <w:lvlText w:val="o"/>
      <w:lvlJc w:val="left"/>
      <w:pPr>
        <w:ind w:left="720"/>
      </w:pPr>
      <w:rPr>
        <w:rFonts w:ascii="Courier New" w:hAnsi="Courier New"/>
      </w:rPr>
    </w:lvl>
    <w:lvl w:ilvl="2" w:tplc="A0427E9E">
      <w:numFmt w:val="bullet"/>
      <w:lvlText w:val=""/>
      <w:lvlJc w:val="left"/>
      <w:pPr>
        <w:ind w:left="1440"/>
      </w:pPr>
      <w:rPr>
        <w:rFonts w:ascii="Wingdings" w:eastAsia="Times New Roman" w:hAnsi="Wingdings"/>
      </w:rPr>
    </w:lvl>
    <w:lvl w:ilvl="3" w:tplc="E3500C64">
      <w:numFmt w:val="bullet"/>
      <w:lvlText w:val=""/>
      <w:lvlJc w:val="left"/>
      <w:pPr>
        <w:ind w:left="2160"/>
      </w:pPr>
      <w:rPr>
        <w:rFonts w:ascii="Symbol" w:hAnsi="Symbol"/>
      </w:rPr>
    </w:lvl>
    <w:lvl w:ilvl="4" w:tplc="A4829608">
      <w:numFmt w:val="bullet"/>
      <w:lvlText w:val="o"/>
      <w:lvlJc w:val="left"/>
      <w:pPr>
        <w:ind w:left="2880"/>
      </w:pPr>
      <w:rPr>
        <w:rFonts w:ascii="Courier New" w:hAnsi="Courier New"/>
      </w:rPr>
    </w:lvl>
    <w:lvl w:ilvl="5" w:tplc="3E0CC1DC">
      <w:numFmt w:val="bullet"/>
      <w:lvlText w:val=""/>
      <w:lvlJc w:val="left"/>
      <w:pPr>
        <w:ind w:left="3600"/>
      </w:pPr>
      <w:rPr>
        <w:rFonts w:ascii="Wingdings" w:eastAsia="Times New Roman" w:hAnsi="Wingdings"/>
      </w:rPr>
    </w:lvl>
    <w:lvl w:ilvl="6" w:tplc="8528C26C">
      <w:numFmt w:val="bullet"/>
      <w:lvlText w:val=""/>
      <w:lvlJc w:val="left"/>
      <w:pPr>
        <w:ind w:left="4320"/>
      </w:pPr>
      <w:rPr>
        <w:rFonts w:ascii="Symbol" w:hAnsi="Symbol"/>
      </w:rPr>
    </w:lvl>
    <w:lvl w:ilvl="7" w:tplc="5B2ADBBE">
      <w:numFmt w:val="bullet"/>
      <w:lvlText w:val="o"/>
      <w:lvlJc w:val="left"/>
      <w:pPr>
        <w:ind w:left="5040"/>
      </w:pPr>
      <w:rPr>
        <w:rFonts w:ascii="Courier New" w:hAnsi="Courier New"/>
      </w:rPr>
    </w:lvl>
    <w:lvl w:ilvl="8" w:tplc="95AC8830">
      <w:numFmt w:val="bullet"/>
      <w:lvlText w:val=""/>
      <w:lvlJc w:val="left"/>
      <w:pPr>
        <w:ind w:left="5760"/>
      </w:pPr>
      <w:rPr>
        <w:rFonts w:ascii="Wingdings" w:eastAsia="Times New Roman" w:hAnsi="Wingdings"/>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3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4298264">
    <w:abstractNumId w:val="1"/>
  </w:num>
  <w:num w:numId="2" w16cid:durableId="1531066560">
    <w:abstractNumId w:val="3"/>
  </w:num>
  <w:num w:numId="3" w16cid:durableId="694765958">
    <w:abstractNumId w:val="4"/>
  </w:num>
  <w:num w:numId="4" w16cid:durableId="1791122118">
    <w:abstractNumId w:val="8"/>
  </w:num>
  <w:num w:numId="5" w16cid:durableId="758060155">
    <w:abstractNumId w:val="9"/>
  </w:num>
  <w:num w:numId="6" w16cid:durableId="666447503">
    <w:abstractNumId w:val="40"/>
  </w:num>
  <w:num w:numId="7" w16cid:durableId="1061245525">
    <w:abstractNumId w:val="43"/>
  </w:num>
  <w:num w:numId="8" w16cid:durableId="776565877">
    <w:abstractNumId w:val="20"/>
  </w:num>
  <w:num w:numId="9" w16cid:durableId="773939503">
    <w:abstractNumId w:val="33"/>
  </w:num>
  <w:num w:numId="10" w16cid:durableId="458493349">
    <w:abstractNumId w:val="24"/>
  </w:num>
  <w:num w:numId="11" w16cid:durableId="230240591">
    <w:abstractNumId w:val="16"/>
  </w:num>
  <w:num w:numId="12" w16cid:durableId="344022193">
    <w:abstractNumId w:val="39"/>
  </w:num>
  <w:num w:numId="13" w16cid:durableId="103884776">
    <w:abstractNumId w:val="45"/>
  </w:num>
  <w:num w:numId="14" w16cid:durableId="2079160605">
    <w:abstractNumId w:val="30"/>
  </w:num>
  <w:num w:numId="15" w16cid:durableId="1282612597">
    <w:abstractNumId w:val="18"/>
  </w:num>
  <w:num w:numId="16" w16cid:durableId="2084982457">
    <w:abstractNumId w:val="27"/>
  </w:num>
  <w:num w:numId="17" w16cid:durableId="1327590629">
    <w:abstractNumId w:val="26"/>
  </w:num>
  <w:num w:numId="18" w16cid:durableId="1324896795">
    <w:abstractNumId w:val="14"/>
  </w:num>
  <w:num w:numId="19" w16cid:durableId="17045525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264096">
    <w:abstractNumId w:val="21"/>
  </w:num>
  <w:num w:numId="21" w16cid:durableId="1173373753">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36613276">
    <w:abstractNumId w:val="28"/>
  </w:num>
  <w:num w:numId="23" w16cid:durableId="734932338">
    <w:abstractNumId w:val="31"/>
  </w:num>
  <w:num w:numId="24" w16cid:durableId="408892322">
    <w:abstractNumId w:val="15"/>
  </w:num>
  <w:num w:numId="25" w16cid:durableId="308050006">
    <w:abstractNumId w:val="38"/>
  </w:num>
  <w:num w:numId="26" w16cid:durableId="1620338025">
    <w:abstractNumId w:val="44"/>
  </w:num>
  <w:num w:numId="27" w16cid:durableId="1549029646">
    <w:abstractNumId w:val="23"/>
  </w:num>
  <w:num w:numId="28" w16cid:durableId="1982155005">
    <w:abstractNumId w:val="19"/>
  </w:num>
  <w:num w:numId="29" w16cid:durableId="1204637898">
    <w:abstractNumId w:val="34"/>
  </w:num>
  <w:num w:numId="30" w16cid:durableId="1397974480">
    <w:abstractNumId w:val="41"/>
  </w:num>
  <w:num w:numId="31" w16cid:durableId="685054809">
    <w:abstractNumId w:val="35"/>
  </w:num>
  <w:num w:numId="32" w16cid:durableId="9139254">
    <w:abstractNumId w:val="13"/>
  </w:num>
  <w:num w:numId="33" w16cid:durableId="1949392776">
    <w:abstractNumId w:val="17"/>
  </w:num>
  <w:num w:numId="34" w16cid:durableId="1343699807">
    <w:abstractNumId w:val="36"/>
  </w:num>
  <w:num w:numId="35" w16cid:durableId="1510607546">
    <w:abstractNumId w:val="32"/>
  </w:num>
  <w:num w:numId="36" w16cid:durableId="1124469492">
    <w:abstractNumId w:val="42"/>
  </w:num>
  <w:num w:numId="37" w16cid:durableId="2147354545">
    <w:abstractNumId w:val="22"/>
  </w:num>
  <w:num w:numId="38" w16cid:durableId="11444707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54888523">
    <w:abstractNumId w:val="12"/>
  </w:num>
  <w:num w:numId="40" w16cid:durableId="1645157487">
    <w:abstractNumId w:val="29"/>
  </w:num>
  <w:num w:numId="41" w16cid:durableId="943653504">
    <w:abstractNumId w:val="24"/>
  </w:num>
  <w:num w:numId="42" w16cid:durableId="2087412236">
    <w:abstractNumId w:val="24"/>
  </w:num>
  <w:num w:numId="43" w16cid:durableId="1592396621">
    <w:abstractNumId w:val="24"/>
  </w:num>
  <w:num w:numId="44" w16cid:durableId="849951292">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0D38"/>
    <w:rsid w:val="000037E1"/>
    <w:rsid w:val="00005F5C"/>
    <w:rsid w:val="000062FA"/>
    <w:rsid w:val="0000716D"/>
    <w:rsid w:val="00007C28"/>
    <w:rsid w:val="0001217D"/>
    <w:rsid w:val="0001375B"/>
    <w:rsid w:val="00013A52"/>
    <w:rsid w:val="00014410"/>
    <w:rsid w:val="00014F48"/>
    <w:rsid w:val="000152A8"/>
    <w:rsid w:val="00015953"/>
    <w:rsid w:val="00015A9D"/>
    <w:rsid w:val="00015F06"/>
    <w:rsid w:val="000162D6"/>
    <w:rsid w:val="0002133E"/>
    <w:rsid w:val="00022569"/>
    <w:rsid w:val="000244B8"/>
    <w:rsid w:val="00024B5D"/>
    <w:rsid w:val="00025B9C"/>
    <w:rsid w:val="00025CD5"/>
    <w:rsid w:val="00026667"/>
    <w:rsid w:val="0002765E"/>
    <w:rsid w:val="000303BF"/>
    <w:rsid w:val="000309DB"/>
    <w:rsid w:val="000326F6"/>
    <w:rsid w:val="00032A9F"/>
    <w:rsid w:val="00032BBA"/>
    <w:rsid w:val="0003389C"/>
    <w:rsid w:val="00033BA0"/>
    <w:rsid w:val="0003481A"/>
    <w:rsid w:val="00034E19"/>
    <w:rsid w:val="00034FF1"/>
    <w:rsid w:val="00035295"/>
    <w:rsid w:val="00035C19"/>
    <w:rsid w:val="00036CBD"/>
    <w:rsid w:val="00037B97"/>
    <w:rsid w:val="00037FFE"/>
    <w:rsid w:val="0004038F"/>
    <w:rsid w:val="00041C07"/>
    <w:rsid w:val="00042DB8"/>
    <w:rsid w:val="00043D44"/>
    <w:rsid w:val="00043F27"/>
    <w:rsid w:val="00045DCF"/>
    <w:rsid w:val="00045FB7"/>
    <w:rsid w:val="00046044"/>
    <w:rsid w:val="00046293"/>
    <w:rsid w:val="0004724C"/>
    <w:rsid w:val="00047C57"/>
    <w:rsid w:val="000527FB"/>
    <w:rsid w:val="0005488E"/>
    <w:rsid w:val="000556B4"/>
    <w:rsid w:val="00055804"/>
    <w:rsid w:val="0005617B"/>
    <w:rsid w:val="00057BBA"/>
    <w:rsid w:val="00057F4A"/>
    <w:rsid w:val="00060F90"/>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1747"/>
    <w:rsid w:val="00072601"/>
    <w:rsid w:val="000738BC"/>
    <w:rsid w:val="00076675"/>
    <w:rsid w:val="0008087C"/>
    <w:rsid w:val="00082557"/>
    <w:rsid w:val="00084419"/>
    <w:rsid w:val="00086782"/>
    <w:rsid w:val="00087FEA"/>
    <w:rsid w:val="00092ADB"/>
    <w:rsid w:val="00092F07"/>
    <w:rsid w:val="00094D2D"/>
    <w:rsid w:val="00095840"/>
    <w:rsid w:val="0009738D"/>
    <w:rsid w:val="000A4A55"/>
    <w:rsid w:val="000A60A0"/>
    <w:rsid w:val="000A7747"/>
    <w:rsid w:val="000A77F2"/>
    <w:rsid w:val="000B187C"/>
    <w:rsid w:val="000B236D"/>
    <w:rsid w:val="000B3A30"/>
    <w:rsid w:val="000B5335"/>
    <w:rsid w:val="000B6F4E"/>
    <w:rsid w:val="000B7FA2"/>
    <w:rsid w:val="000C02A6"/>
    <w:rsid w:val="000C04E3"/>
    <w:rsid w:val="000C1AAF"/>
    <w:rsid w:val="000C4648"/>
    <w:rsid w:val="000C4B25"/>
    <w:rsid w:val="000C59AD"/>
    <w:rsid w:val="000C5D2B"/>
    <w:rsid w:val="000D2D82"/>
    <w:rsid w:val="000D2ED0"/>
    <w:rsid w:val="000D5FB8"/>
    <w:rsid w:val="000D6DFD"/>
    <w:rsid w:val="000D6E10"/>
    <w:rsid w:val="000E04A1"/>
    <w:rsid w:val="000E0B6C"/>
    <w:rsid w:val="000E12F1"/>
    <w:rsid w:val="000E1650"/>
    <w:rsid w:val="000E178C"/>
    <w:rsid w:val="000E1C5E"/>
    <w:rsid w:val="000E2020"/>
    <w:rsid w:val="000E2462"/>
    <w:rsid w:val="000E27C3"/>
    <w:rsid w:val="000E6B11"/>
    <w:rsid w:val="000E6DC6"/>
    <w:rsid w:val="000F0E29"/>
    <w:rsid w:val="000F327E"/>
    <w:rsid w:val="000F62F0"/>
    <w:rsid w:val="000F6FD9"/>
    <w:rsid w:val="000F7CF2"/>
    <w:rsid w:val="00100156"/>
    <w:rsid w:val="00103061"/>
    <w:rsid w:val="00105242"/>
    <w:rsid w:val="00105367"/>
    <w:rsid w:val="00105FBE"/>
    <w:rsid w:val="001061A0"/>
    <w:rsid w:val="00111D5A"/>
    <w:rsid w:val="00114833"/>
    <w:rsid w:val="00115643"/>
    <w:rsid w:val="001201B6"/>
    <w:rsid w:val="001202D5"/>
    <w:rsid w:val="00121841"/>
    <w:rsid w:val="00122891"/>
    <w:rsid w:val="00123153"/>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52C0"/>
    <w:rsid w:val="00146631"/>
    <w:rsid w:val="00147AA3"/>
    <w:rsid w:val="00147B71"/>
    <w:rsid w:val="00151DB2"/>
    <w:rsid w:val="00151DC8"/>
    <w:rsid w:val="00153F0B"/>
    <w:rsid w:val="00154368"/>
    <w:rsid w:val="00154623"/>
    <w:rsid w:val="0015499C"/>
    <w:rsid w:val="00155375"/>
    <w:rsid w:val="0015591F"/>
    <w:rsid w:val="0015675F"/>
    <w:rsid w:val="00157F39"/>
    <w:rsid w:val="00160FCE"/>
    <w:rsid w:val="00163311"/>
    <w:rsid w:val="00163845"/>
    <w:rsid w:val="00163B8E"/>
    <w:rsid w:val="001649E0"/>
    <w:rsid w:val="001652F4"/>
    <w:rsid w:val="0016530B"/>
    <w:rsid w:val="00166662"/>
    <w:rsid w:val="00166AA6"/>
    <w:rsid w:val="00167F10"/>
    <w:rsid w:val="00170B30"/>
    <w:rsid w:val="00170CA8"/>
    <w:rsid w:val="001719C6"/>
    <w:rsid w:val="001732D9"/>
    <w:rsid w:val="00175FFA"/>
    <w:rsid w:val="00177F66"/>
    <w:rsid w:val="001811C1"/>
    <w:rsid w:val="00181C40"/>
    <w:rsid w:val="001852F3"/>
    <w:rsid w:val="001859FA"/>
    <w:rsid w:val="00186621"/>
    <w:rsid w:val="001867FF"/>
    <w:rsid w:val="001869A5"/>
    <w:rsid w:val="00186BF5"/>
    <w:rsid w:val="00187D66"/>
    <w:rsid w:val="00194C49"/>
    <w:rsid w:val="00195A7F"/>
    <w:rsid w:val="001964C4"/>
    <w:rsid w:val="00196E2A"/>
    <w:rsid w:val="001971AE"/>
    <w:rsid w:val="00197834"/>
    <w:rsid w:val="001A317F"/>
    <w:rsid w:val="001A61D3"/>
    <w:rsid w:val="001A6CEB"/>
    <w:rsid w:val="001A7AF3"/>
    <w:rsid w:val="001B0443"/>
    <w:rsid w:val="001B1B8B"/>
    <w:rsid w:val="001B235A"/>
    <w:rsid w:val="001B2758"/>
    <w:rsid w:val="001B41E5"/>
    <w:rsid w:val="001B55ED"/>
    <w:rsid w:val="001B56F1"/>
    <w:rsid w:val="001B5853"/>
    <w:rsid w:val="001B585C"/>
    <w:rsid w:val="001B5981"/>
    <w:rsid w:val="001B5CA2"/>
    <w:rsid w:val="001B65F9"/>
    <w:rsid w:val="001C3012"/>
    <w:rsid w:val="001C4066"/>
    <w:rsid w:val="001C4403"/>
    <w:rsid w:val="001C44A3"/>
    <w:rsid w:val="001C6408"/>
    <w:rsid w:val="001C673F"/>
    <w:rsid w:val="001D06AA"/>
    <w:rsid w:val="001D0C1B"/>
    <w:rsid w:val="001D0D7B"/>
    <w:rsid w:val="001D0F05"/>
    <w:rsid w:val="001D6407"/>
    <w:rsid w:val="001E0711"/>
    <w:rsid w:val="001E11F9"/>
    <w:rsid w:val="001E3887"/>
    <w:rsid w:val="001E38A4"/>
    <w:rsid w:val="001E3C20"/>
    <w:rsid w:val="001E4E76"/>
    <w:rsid w:val="001E54F6"/>
    <w:rsid w:val="001E5DE0"/>
    <w:rsid w:val="001E6103"/>
    <w:rsid w:val="001E64FE"/>
    <w:rsid w:val="001F11F8"/>
    <w:rsid w:val="001F3DCA"/>
    <w:rsid w:val="001F40A2"/>
    <w:rsid w:val="001F4428"/>
    <w:rsid w:val="001F455A"/>
    <w:rsid w:val="001F500A"/>
    <w:rsid w:val="001F5F4A"/>
    <w:rsid w:val="00200224"/>
    <w:rsid w:val="00201A77"/>
    <w:rsid w:val="00201E03"/>
    <w:rsid w:val="002020F7"/>
    <w:rsid w:val="00202608"/>
    <w:rsid w:val="00202AF8"/>
    <w:rsid w:val="00203D78"/>
    <w:rsid w:val="00207A57"/>
    <w:rsid w:val="002124D4"/>
    <w:rsid w:val="0021350B"/>
    <w:rsid w:val="00213B08"/>
    <w:rsid w:val="002145A1"/>
    <w:rsid w:val="00214DD7"/>
    <w:rsid w:val="00215C1A"/>
    <w:rsid w:val="002165C3"/>
    <w:rsid w:val="00220C6B"/>
    <w:rsid w:val="00221291"/>
    <w:rsid w:val="00222C7B"/>
    <w:rsid w:val="0022772A"/>
    <w:rsid w:val="00231358"/>
    <w:rsid w:val="00232EE2"/>
    <w:rsid w:val="002333E4"/>
    <w:rsid w:val="0023731E"/>
    <w:rsid w:val="002373E7"/>
    <w:rsid w:val="00240449"/>
    <w:rsid w:val="0024279E"/>
    <w:rsid w:val="00243C69"/>
    <w:rsid w:val="00243F84"/>
    <w:rsid w:val="0024503F"/>
    <w:rsid w:val="00245754"/>
    <w:rsid w:val="00246172"/>
    <w:rsid w:val="00246973"/>
    <w:rsid w:val="0025005A"/>
    <w:rsid w:val="00250252"/>
    <w:rsid w:val="00250B80"/>
    <w:rsid w:val="00251D02"/>
    <w:rsid w:val="00252398"/>
    <w:rsid w:val="00252498"/>
    <w:rsid w:val="00253F52"/>
    <w:rsid w:val="002548C3"/>
    <w:rsid w:val="002554B6"/>
    <w:rsid w:val="00255F74"/>
    <w:rsid w:val="002604B4"/>
    <w:rsid w:val="002616A3"/>
    <w:rsid w:val="00263C2C"/>
    <w:rsid w:val="00263FBB"/>
    <w:rsid w:val="002654F7"/>
    <w:rsid w:val="0026551E"/>
    <w:rsid w:val="00265688"/>
    <w:rsid w:val="00267FCF"/>
    <w:rsid w:val="00270326"/>
    <w:rsid w:val="00272B7A"/>
    <w:rsid w:val="00272F1F"/>
    <w:rsid w:val="002743AF"/>
    <w:rsid w:val="00274473"/>
    <w:rsid w:val="002768B4"/>
    <w:rsid w:val="00277F8F"/>
    <w:rsid w:val="0028077E"/>
    <w:rsid w:val="00280B8B"/>
    <w:rsid w:val="00281074"/>
    <w:rsid w:val="00281CFE"/>
    <w:rsid w:val="00281EC3"/>
    <w:rsid w:val="00282306"/>
    <w:rsid w:val="002858E5"/>
    <w:rsid w:val="00286ACA"/>
    <w:rsid w:val="00286B99"/>
    <w:rsid w:val="0028724A"/>
    <w:rsid w:val="002906DD"/>
    <w:rsid w:val="00290B29"/>
    <w:rsid w:val="0029311E"/>
    <w:rsid w:val="00294393"/>
    <w:rsid w:val="00294581"/>
    <w:rsid w:val="0029545C"/>
    <w:rsid w:val="00295C2E"/>
    <w:rsid w:val="00295FEE"/>
    <w:rsid w:val="0029613C"/>
    <w:rsid w:val="00296F4A"/>
    <w:rsid w:val="002A0196"/>
    <w:rsid w:val="002A0D47"/>
    <w:rsid w:val="002A332A"/>
    <w:rsid w:val="002A3476"/>
    <w:rsid w:val="002A37B5"/>
    <w:rsid w:val="002A5438"/>
    <w:rsid w:val="002A63C2"/>
    <w:rsid w:val="002A65B3"/>
    <w:rsid w:val="002A6F26"/>
    <w:rsid w:val="002A7C7B"/>
    <w:rsid w:val="002B04BB"/>
    <w:rsid w:val="002B2EA7"/>
    <w:rsid w:val="002B2F6A"/>
    <w:rsid w:val="002B33C9"/>
    <w:rsid w:val="002B359D"/>
    <w:rsid w:val="002B7D7E"/>
    <w:rsid w:val="002C263A"/>
    <w:rsid w:val="002C347E"/>
    <w:rsid w:val="002C42F5"/>
    <w:rsid w:val="002C4383"/>
    <w:rsid w:val="002C50EB"/>
    <w:rsid w:val="002C7E9A"/>
    <w:rsid w:val="002D0CD6"/>
    <w:rsid w:val="002D0D70"/>
    <w:rsid w:val="002D1817"/>
    <w:rsid w:val="002D1A70"/>
    <w:rsid w:val="002D20D2"/>
    <w:rsid w:val="002D24F8"/>
    <w:rsid w:val="002D2A70"/>
    <w:rsid w:val="002D4295"/>
    <w:rsid w:val="002D42B9"/>
    <w:rsid w:val="002D5DE3"/>
    <w:rsid w:val="002D63D3"/>
    <w:rsid w:val="002E1FDE"/>
    <w:rsid w:val="002E219D"/>
    <w:rsid w:val="002E3CAD"/>
    <w:rsid w:val="002E6472"/>
    <w:rsid w:val="002E6C04"/>
    <w:rsid w:val="002E7606"/>
    <w:rsid w:val="002F15FA"/>
    <w:rsid w:val="002F2BED"/>
    <w:rsid w:val="002F2E92"/>
    <w:rsid w:val="002F337B"/>
    <w:rsid w:val="002F345D"/>
    <w:rsid w:val="002F4E30"/>
    <w:rsid w:val="002F5250"/>
    <w:rsid w:val="002F5759"/>
    <w:rsid w:val="002F59FE"/>
    <w:rsid w:val="002F6676"/>
    <w:rsid w:val="002F718F"/>
    <w:rsid w:val="002F74B3"/>
    <w:rsid w:val="003038D4"/>
    <w:rsid w:val="003061E3"/>
    <w:rsid w:val="0030791E"/>
    <w:rsid w:val="003101D8"/>
    <w:rsid w:val="003103DA"/>
    <w:rsid w:val="00310A95"/>
    <w:rsid w:val="0031131E"/>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39B9"/>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2231"/>
    <w:rsid w:val="003528AF"/>
    <w:rsid w:val="00352A6A"/>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5B17"/>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B5A20"/>
    <w:rsid w:val="003C0732"/>
    <w:rsid w:val="003C0ACD"/>
    <w:rsid w:val="003C2BEF"/>
    <w:rsid w:val="003C5B37"/>
    <w:rsid w:val="003C60B5"/>
    <w:rsid w:val="003D0035"/>
    <w:rsid w:val="003D047E"/>
    <w:rsid w:val="003D0692"/>
    <w:rsid w:val="003D154A"/>
    <w:rsid w:val="003D1750"/>
    <w:rsid w:val="003D21DA"/>
    <w:rsid w:val="003D24AF"/>
    <w:rsid w:val="003D3032"/>
    <w:rsid w:val="003D5F3C"/>
    <w:rsid w:val="003D5F82"/>
    <w:rsid w:val="003D60E4"/>
    <w:rsid w:val="003E1DB4"/>
    <w:rsid w:val="003E289C"/>
    <w:rsid w:val="003E3336"/>
    <w:rsid w:val="003E34BF"/>
    <w:rsid w:val="003E35FD"/>
    <w:rsid w:val="003E366C"/>
    <w:rsid w:val="003E4177"/>
    <w:rsid w:val="003E44A9"/>
    <w:rsid w:val="003E4A7B"/>
    <w:rsid w:val="003E5239"/>
    <w:rsid w:val="003E75D9"/>
    <w:rsid w:val="003F02EE"/>
    <w:rsid w:val="003F0D9A"/>
    <w:rsid w:val="003F2995"/>
    <w:rsid w:val="003F29C4"/>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33E"/>
    <w:rsid w:val="00433D32"/>
    <w:rsid w:val="00433E35"/>
    <w:rsid w:val="004355E9"/>
    <w:rsid w:val="00437CE2"/>
    <w:rsid w:val="004415F3"/>
    <w:rsid w:val="00441D66"/>
    <w:rsid w:val="004443B1"/>
    <w:rsid w:val="00451F31"/>
    <w:rsid w:val="004552CB"/>
    <w:rsid w:val="00456381"/>
    <w:rsid w:val="00457061"/>
    <w:rsid w:val="00457DC9"/>
    <w:rsid w:val="00460746"/>
    <w:rsid w:val="00460E2E"/>
    <w:rsid w:val="00461CF6"/>
    <w:rsid w:val="004629AE"/>
    <w:rsid w:val="0046383D"/>
    <w:rsid w:val="00465DC2"/>
    <w:rsid w:val="004717A5"/>
    <w:rsid w:val="0047223E"/>
    <w:rsid w:val="0047274B"/>
    <w:rsid w:val="0047394F"/>
    <w:rsid w:val="00474EA9"/>
    <w:rsid w:val="004754F1"/>
    <w:rsid w:val="004819F3"/>
    <w:rsid w:val="00482B15"/>
    <w:rsid w:val="00482D88"/>
    <w:rsid w:val="00483340"/>
    <w:rsid w:val="004836C9"/>
    <w:rsid w:val="00483953"/>
    <w:rsid w:val="00483F87"/>
    <w:rsid w:val="00485456"/>
    <w:rsid w:val="0048569A"/>
    <w:rsid w:val="00485779"/>
    <w:rsid w:val="00485A0C"/>
    <w:rsid w:val="00485C66"/>
    <w:rsid w:val="00485DD7"/>
    <w:rsid w:val="00486D17"/>
    <w:rsid w:val="00486E56"/>
    <w:rsid w:val="00487AA2"/>
    <w:rsid w:val="00487AA3"/>
    <w:rsid w:val="00490EA5"/>
    <w:rsid w:val="00493846"/>
    <w:rsid w:val="0049631E"/>
    <w:rsid w:val="004963E3"/>
    <w:rsid w:val="00497512"/>
    <w:rsid w:val="00497D35"/>
    <w:rsid w:val="00497D93"/>
    <w:rsid w:val="004A1423"/>
    <w:rsid w:val="004A1634"/>
    <w:rsid w:val="004A23B9"/>
    <w:rsid w:val="004A3382"/>
    <w:rsid w:val="004A4285"/>
    <w:rsid w:val="004A5344"/>
    <w:rsid w:val="004A5B9E"/>
    <w:rsid w:val="004A6155"/>
    <w:rsid w:val="004A7BC0"/>
    <w:rsid w:val="004B162A"/>
    <w:rsid w:val="004B24A7"/>
    <w:rsid w:val="004B29C9"/>
    <w:rsid w:val="004B41D7"/>
    <w:rsid w:val="004B44F4"/>
    <w:rsid w:val="004B5E49"/>
    <w:rsid w:val="004B759E"/>
    <w:rsid w:val="004B7E25"/>
    <w:rsid w:val="004C145A"/>
    <w:rsid w:val="004C19BF"/>
    <w:rsid w:val="004C3A66"/>
    <w:rsid w:val="004C3B9A"/>
    <w:rsid w:val="004C3BBE"/>
    <w:rsid w:val="004C402D"/>
    <w:rsid w:val="004C4576"/>
    <w:rsid w:val="004C4659"/>
    <w:rsid w:val="004C4BC9"/>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0BB3"/>
    <w:rsid w:val="004F101E"/>
    <w:rsid w:val="004F203B"/>
    <w:rsid w:val="004F3064"/>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1FC7"/>
    <w:rsid w:val="00512083"/>
    <w:rsid w:val="00514DAC"/>
    <w:rsid w:val="005158F1"/>
    <w:rsid w:val="0051599E"/>
    <w:rsid w:val="00515D0D"/>
    <w:rsid w:val="00516BC9"/>
    <w:rsid w:val="0052106E"/>
    <w:rsid w:val="00523863"/>
    <w:rsid w:val="00523EEE"/>
    <w:rsid w:val="00523F26"/>
    <w:rsid w:val="005252D6"/>
    <w:rsid w:val="00525F10"/>
    <w:rsid w:val="00527ABB"/>
    <w:rsid w:val="005314D0"/>
    <w:rsid w:val="00533BF0"/>
    <w:rsid w:val="00535BFB"/>
    <w:rsid w:val="00536181"/>
    <w:rsid w:val="0054025C"/>
    <w:rsid w:val="0054042A"/>
    <w:rsid w:val="00540A73"/>
    <w:rsid w:val="00540BBE"/>
    <w:rsid w:val="00542891"/>
    <w:rsid w:val="00544548"/>
    <w:rsid w:val="00544615"/>
    <w:rsid w:val="00544A26"/>
    <w:rsid w:val="00545346"/>
    <w:rsid w:val="00550040"/>
    <w:rsid w:val="005502CE"/>
    <w:rsid w:val="00550D8B"/>
    <w:rsid w:val="0055409C"/>
    <w:rsid w:val="005550B0"/>
    <w:rsid w:val="00556A23"/>
    <w:rsid w:val="0056056E"/>
    <w:rsid w:val="00560C7F"/>
    <w:rsid w:val="0056194A"/>
    <w:rsid w:val="005632FF"/>
    <w:rsid w:val="00565241"/>
    <w:rsid w:val="00567706"/>
    <w:rsid w:val="005709FC"/>
    <w:rsid w:val="0057126B"/>
    <w:rsid w:val="00571B3A"/>
    <w:rsid w:val="00573F8E"/>
    <w:rsid w:val="00574DB6"/>
    <w:rsid w:val="0057514C"/>
    <w:rsid w:val="00576767"/>
    <w:rsid w:val="005806B9"/>
    <w:rsid w:val="00580BCD"/>
    <w:rsid w:val="0058155F"/>
    <w:rsid w:val="005818CF"/>
    <w:rsid w:val="00582A95"/>
    <w:rsid w:val="0058394A"/>
    <w:rsid w:val="00585042"/>
    <w:rsid w:val="00586C4A"/>
    <w:rsid w:val="005875C2"/>
    <w:rsid w:val="00592BCD"/>
    <w:rsid w:val="00592F60"/>
    <w:rsid w:val="005949FE"/>
    <w:rsid w:val="00594FE8"/>
    <w:rsid w:val="00596075"/>
    <w:rsid w:val="005A0ACC"/>
    <w:rsid w:val="005A1609"/>
    <w:rsid w:val="005A1CDF"/>
    <w:rsid w:val="005A1E91"/>
    <w:rsid w:val="005A3530"/>
    <w:rsid w:val="005A402F"/>
    <w:rsid w:val="005A4339"/>
    <w:rsid w:val="005A6D1D"/>
    <w:rsid w:val="005A6D30"/>
    <w:rsid w:val="005A74FF"/>
    <w:rsid w:val="005B1089"/>
    <w:rsid w:val="005B1D5A"/>
    <w:rsid w:val="005B2CE7"/>
    <w:rsid w:val="005B4566"/>
    <w:rsid w:val="005B4E06"/>
    <w:rsid w:val="005B57E8"/>
    <w:rsid w:val="005B6E69"/>
    <w:rsid w:val="005C1119"/>
    <w:rsid w:val="005C3380"/>
    <w:rsid w:val="005C5855"/>
    <w:rsid w:val="005D123B"/>
    <w:rsid w:val="005D1542"/>
    <w:rsid w:val="005D1B15"/>
    <w:rsid w:val="005D22D7"/>
    <w:rsid w:val="005D2713"/>
    <w:rsid w:val="005D3218"/>
    <w:rsid w:val="005D3652"/>
    <w:rsid w:val="005D3982"/>
    <w:rsid w:val="005D3E33"/>
    <w:rsid w:val="005D3F14"/>
    <w:rsid w:val="005D47EF"/>
    <w:rsid w:val="005D5446"/>
    <w:rsid w:val="005D6014"/>
    <w:rsid w:val="005D675C"/>
    <w:rsid w:val="005D73ED"/>
    <w:rsid w:val="005D780B"/>
    <w:rsid w:val="005E1FEF"/>
    <w:rsid w:val="005E433F"/>
    <w:rsid w:val="005E7812"/>
    <w:rsid w:val="005E7CFF"/>
    <w:rsid w:val="005F1735"/>
    <w:rsid w:val="005F219A"/>
    <w:rsid w:val="005F6FEE"/>
    <w:rsid w:val="00600A42"/>
    <w:rsid w:val="00601749"/>
    <w:rsid w:val="00602A33"/>
    <w:rsid w:val="00603221"/>
    <w:rsid w:val="00603A43"/>
    <w:rsid w:val="00605A3F"/>
    <w:rsid w:val="00606D5A"/>
    <w:rsid w:val="00606EF6"/>
    <w:rsid w:val="006116B0"/>
    <w:rsid w:val="006116E4"/>
    <w:rsid w:val="006119DB"/>
    <w:rsid w:val="00611C19"/>
    <w:rsid w:val="006134D0"/>
    <w:rsid w:val="006137C2"/>
    <w:rsid w:val="00614898"/>
    <w:rsid w:val="00615EA1"/>
    <w:rsid w:val="00621A10"/>
    <w:rsid w:val="00621EF0"/>
    <w:rsid w:val="00623457"/>
    <w:rsid w:val="00623BDD"/>
    <w:rsid w:val="00624353"/>
    <w:rsid w:val="006250CC"/>
    <w:rsid w:val="00626490"/>
    <w:rsid w:val="006266B1"/>
    <w:rsid w:val="00631B1C"/>
    <w:rsid w:val="00634F4F"/>
    <w:rsid w:val="00635DF7"/>
    <w:rsid w:val="0063694E"/>
    <w:rsid w:val="00636A58"/>
    <w:rsid w:val="00636D5B"/>
    <w:rsid w:val="00641131"/>
    <w:rsid w:val="00641561"/>
    <w:rsid w:val="00641C65"/>
    <w:rsid w:val="0064201A"/>
    <w:rsid w:val="00643224"/>
    <w:rsid w:val="00643AB6"/>
    <w:rsid w:val="00644158"/>
    <w:rsid w:val="0064449A"/>
    <w:rsid w:val="00644670"/>
    <w:rsid w:val="006458F8"/>
    <w:rsid w:val="00646262"/>
    <w:rsid w:val="00647B24"/>
    <w:rsid w:val="0065188A"/>
    <w:rsid w:val="00651A97"/>
    <w:rsid w:val="00651D75"/>
    <w:rsid w:val="006525C7"/>
    <w:rsid w:val="00653F07"/>
    <w:rsid w:val="006559B4"/>
    <w:rsid w:val="006572C1"/>
    <w:rsid w:val="006607CE"/>
    <w:rsid w:val="00661F3B"/>
    <w:rsid w:val="00666CF0"/>
    <w:rsid w:val="00670193"/>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8F7"/>
    <w:rsid w:val="00684A2F"/>
    <w:rsid w:val="00685B7D"/>
    <w:rsid w:val="00685FDF"/>
    <w:rsid w:val="0068732F"/>
    <w:rsid w:val="00687D77"/>
    <w:rsid w:val="00687F93"/>
    <w:rsid w:val="00692A78"/>
    <w:rsid w:val="0069435C"/>
    <w:rsid w:val="00694974"/>
    <w:rsid w:val="00695491"/>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3DA7"/>
    <w:rsid w:val="006D523A"/>
    <w:rsid w:val="006D5EF5"/>
    <w:rsid w:val="006D70E7"/>
    <w:rsid w:val="006E092B"/>
    <w:rsid w:val="006E4901"/>
    <w:rsid w:val="006E4C2E"/>
    <w:rsid w:val="006E5AB3"/>
    <w:rsid w:val="006E5DB7"/>
    <w:rsid w:val="006E75EE"/>
    <w:rsid w:val="006E7ADD"/>
    <w:rsid w:val="006F430F"/>
    <w:rsid w:val="006F4821"/>
    <w:rsid w:val="006F691A"/>
    <w:rsid w:val="00701BF0"/>
    <w:rsid w:val="00704D1F"/>
    <w:rsid w:val="007059C8"/>
    <w:rsid w:val="007060B5"/>
    <w:rsid w:val="00707200"/>
    <w:rsid w:val="007079D6"/>
    <w:rsid w:val="0071259E"/>
    <w:rsid w:val="0071303E"/>
    <w:rsid w:val="00715492"/>
    <w:rsid w:val="00716C59"/>
    <w:rsid w:val="007173E9"/>
    <w:rsid w:val="007179D0"/>
    <w:rsid w:val="007201B2"/>
    <w:rsid w:val="00720790"/>
    <w:rsid w:val="00720EE6"/>
    <w:rsid w:val="00722D14"/>
    <w:rsid w:val="007250A4"/>
    <w:rsid w:val="00725FEA"/>
    <w:rsid w:val="0072750F"/>
    <w:rsid w:val="00730200"/>
    <w:rsid w:val="00730982"/>
    <w:rsid w:val="00730E2E"/>
    <w:rsid w:val="00730FB9"/>
    <w:rsid w:val="007340CA"/>
    <w:rsid w:val="0074334B"/>
    <w:rsid w:val="00743848"/>
    <w:rsid w:val="00745634"/>
    <w:rsid w:val="00747739"/>
    <w:rsid w:val="0075145D"/>
    <w:rsid w:val="0075191E"/>
    <w:rsid w:val="007541C6"/>
    <w:rsid w:val="00754574"/>
    <w:rsid w:val="00754F62"/>
    <w:rsid w:val="00755711"/>
    <w:rsid w:val="00756588"/>
    <w:rsid w:val="007574C4"/>
    <w:rsid w:val="00760738"/>
    <w:rsid w:val="00762389"/>
    <w:rsid w:val="00763E36"/>
    <w:rsid w:val="00764E9C"/>
    <w:rsid w:val="007651C2"/>
    <w:rsid w:val="007662F0"/>
    <w:rsid w:val="00766AC6"/>
    <w:rsid w:val="00767047"/>
    <w:rsid w:val="00767D08"/>
    <w:rsid w:val="007702DC"/>
    <w:rsid w:val="00770BE5"/>
    <w:rsid w:val="00770F53"/>
    <w:rsid w:val="00771EC1"/>
    <w:rsid w:val="00772112"/>
    <w:rsid w:val="00772596"/>
    <w:rsid w:val="00772723"/>
    <w:rsid w:val="00774C51"/>
    <w:rsid w:val="00775D9A"/>
    <w:rsid w:val="007800C1"/>
    <w:rsid w:val="00780173"/>
    <w:rsid w:val="00780443"/>
    <w:rsid w:val="00784507"/>
    <w:rsid w:val="007848FB"/>
    <w:rsid w:val="00784C81"/>
    <w:rsid w:val="00784CFD"/>
    <w:rsid w:val="0078594A"/>
    <w:rsid w:val="00786855"/>
    <w:rsid w:val="007879F0"/>
    <w:rsid w:val="00787C2F"/>
    <w:rsid w:val="0079396E"/>
    <w:rsid w:val="00793D43"/>
    <w:rsid w:val="00796046"/>
    <w:rsid w:val="007A0404"/>
    <w:rsid w:val="007A0CF7"/>
    <w:rsid w:val="007A2205"/>
    <w:rsid w:val="007A29CC"/>
    <w:rsid w:val="007A36BD"/>
    <w:rsid w:val="007A3AC0"/>
    <w:rsid w:val="007A42C6"/>
    <w:rsid w:val="007A4902"/>
    <w:rsid w:val="007A778C"/>
    <w:rsid w:val="007A7DCA"/>
    <w:rsid w:val="007B024B"/>
    <w:rsid w:val="007B13F5"/>
    <w:rsid w:val="007B5925"/>
    <w:rsid w:val="007B62F5"/>
    <w:rsid w:val="007B64C8"/>
    <w:rsid w:val="007C009B"/>
    <w:rsid w:val="007C04C8"/>
    <w:rsid w:val="007C06F4"/>
    <w:rsid w:val="007C3D4C"/>
    <w:rsid w:val="007C4F19"/>
    <w:rsid w:val="007C6571"/>
    <w:rsid w:val="007C6DF1"/>
    <w:rsid w:val="007C6E3D"/>
    <w:rsid w:val="007D167A"/>
    <w:rsid w:val="007D2CC2"/>
    <w:rsid w:val="007D3A48"/>
    <w:rsid w:val="007D5A36"/>
    <w:rsid w:val="007D679C"/>
    <w:rsid w:val="007D69F3"/>
    <w:rsid w:val="007D6FE2"/>
    <w:rsid w:val="007D792E"/>
    <w:rsid w:val="007E000B"/>
    <w:rsid w:val="007E243D"/>
    <w:rsid w:val="007E2EB5"/>
    <w:rsid w:val="007E61C0"/>
    <w:rsid w:val="007E6DF3"/>
    <w:rsid w:val="007E6FDE"/>
    <w:rsid w:val="007E7017"/>
    <w:rsid w:val="007E73F5"/>
    <w:rsid w:val="007E74EC"/>
    <w:rsid w:val="007F03FD"/>
    <w:rsid w:val="007F2C74"/>
    <w:rsid w:val="007F3E46"/>
    <w:rsid w:val="007F51E1"/>
    <w:rsid w:val="007F7282"/>
    <w:rsid w:val="007F7398"/>
    <w:rsid w:val="0080112A"/>
    <w:rsid w:val="00801202"/>
    <w:rsid w:val="00801521"/>
    <w:rsid w:val="008037A6"/>
    <w:rsid w:val="00803EC4"/>
    <w:rsid w:val="00804242"/>
    <w:rsid w:val="00806C9F"/>
    <w:rsid w:val="0080736B"/>
    <w:rsid w:val="00810EBB"/>
    <w:rsid w:val="00811DEB"/>
    <w:rsid w:val="008129E2"/>
    <w:rsid w:val="00812FC5"/>
    <w:rsid w:val="0081422D"/>
    <w:rsid w:val="00814752"/>
    <w:rsid w:val="0081563D"/>
    <w:rsid w:val="0081766D"/>
    <w:rsid w:val="00821852"/>
    <w:rsid w:val="0082191C"/>
    <w:rsid w:val="00821C17"/>
    <w:rsid w:val="00821FBA"/>
    <w:rsid w:val="0082284D"/>
    <w:rsid w:val="00823338"/>
    <w:rsid w:val="008246E5"/>
    <w:rsid w:val="00824E13"/>
    <w:rsid w:val="008277DE"/>
    <w:rsid w:val="00827C49"/>
    <w:rsid w:val="00827CEF"/>
    <w:rsid w:val="008306FF"/>
    <w:rsid w:val="008338F0"/>
    <w:rsid w:val="00833988"/>
    <w:rsid w:val="00833A04"/>
    <w:rsid w:val="00833C60"/>
    <w:rsid w:val="00833DEA"/>
    <w:rsid w:val="00837145"/>
    <w:rsid w:val="008376F9"/>
    <w:rsid w:val="008379CC"/>
    <w:rsid w:val="00840707"/>
    <w:rsid w:val="008413C1"/>
    <w:rsid w:val="00842CDC"/>
    <w:rsid w:val="00843142"/>
    <w:rsid w:val="00843444"/>
    <w:rsid w:val="0084469B"/>
    <w:rsid w:val="0084517C"/>
    <w:rsid w:val="008457D8"/>
    <w:rsid w:val="00847EDC"/>
    <w:rsid w:val="00853A4C"/>
    <w:rsid w:val="00854F57"/>
    <w:rsid w:val="00854FEB"/>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1CB"/>
    <w:rsid w:val="00891776"/>
    <w:rsid w:val="008917A8"/>
    <w:rsid w:val="00891F4E"/>
    <w:rsid w:val="00892358"/>
    <w:rsid w:val="00892932"/>
    <w:rsid w:val="00892E2C"/>
    <w:rsid w:val="00893B0F"/>
    <w:rsid w:val="00893CDA"/>
    <w:rsid w:val="00893E05"/>
    <w:rsid w:val="00896DFC"/>
    <w:rsid w:val="008A116E"/>
    <w:rsid w:val="008A1BE4"/>
    <w:rsid w:val="008A2615"/>
    <w:rsid w:val="008A3546"/>
    <w:rsid w:val="008A3DAA"/>
    <w:rsid w:val="008A3FC9"/>
    <w:rsid w:val="008A4C03"/>
    <w:rsid w:val="008A5E91"/>
    <w:rsid w:val="008A78B2"/>
    <w:rsid w:val="008B04E3"/>
    <w:rsid w:val="008B123E"/>
    <w:rsid w:val="008B18E4"/>
    <w:rsid w:val="008B41C9"/>
    <w:rsid w:val="008B4966"/>
    <w:rsid w:val="008B4CE3"/>
    <w:rsid w:val="008B546A"/>
    <w:rsid w:val="008B57A3"/>
    <w:rsid w:val="008B685D"/>
    <w:rsid w:val="008B6FE1"/>
    <w:rsid w:val="008B7637"/>
    <w:rsid w:val="008C0BF3"/>
    <w:rsid w:val="008C2EC1"/>
    <w:rsid w:val="008C3823"/>
    <w:rsid w:val="008C45EE"/>
    <w:rsid w:val="008C4A29"/>
    <w:rsid w:val="008C5AE6"/>
    <w:rsid w:val="008C79C7"/>
    <w:rsid w:val="008C7FFC"/>
    <w:rsid w:val="008D181B"/>
    <w:rsid w:val="008D1CFE"/>
    <w:rsid w:val="008D5706"/>
    <w:rsid w:val="008D5CA3"/>
    <w:rsid w:val="008D5DA7"/>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44E5"/>
    <w:rsid w:val="00925636"/>
    <w:rsid w:val="00930E97"/>
    <w:rsid w:val="009325D7"/>
    <w:rsid w:val="00932CAD"/>
    <w:rsid w:val="009331B5"/>
    <w:rsid w:val="00933266"/>
    <w:rsid w:val="00934091"/>
    <w:rsid w:val="009354F1"/>
    <w:rsid w:val="00937DE5"/>
    <w:rsid w:val="00941CA2"/>
    <w:rsid w:val="00942D7E"/>
    <w:rsid w:val="009433B4"/>
    <w:rsid w:val="009449F8"/>
    <w:rsid w:val="0094505B"/>
    <w:rsid w:val="009453B2"/>
    <w:rsid w:val="00946839"/>
    <w:rsid w:val="00947DDB"/>
    <w:rsid w:val="00947FD2"/>
    <w:rsid w:val="00950000"/>
    <w:rsid w:val="009502E1"/>
    <w:rsid w:val="0095061E"/>
    <w:rsid w:val="00950927"/>
    <w:rsid w:val="00951AE9"/>
    <w:rsid w:val="009520E2"/>
    <w:rsid w:val="00952126"/>
    <w:rsid w:val="00953E50"/>
    <w:rsid w:val="009549C5"/>
    <w:rsid w:val="00954D0E"/>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76E18"/>
    <w:rsid w:val="00980B31"/>
    <w:rsid w:val="00980FFC"/>
    <w:rsid w:val="0098350A"/>
    <w:rsid w:val="00983B09"/>
    <w:rsid w:val="00984A46"/>
    <w:rsid w:val="0098582F"/>
    <w:rsid w:val="00985ED9"/>
    <w:rsid w:val="00986151"/>
    <w:rsid w:val="00987460"/>
    <w:rsid w:val="009877DD"/>
    <w:rsid w:val="00990911"/>
    <w:rsid w:val="009914CC"/>
    <w:rsid w:val="00993706"/>
    <w:rsid w:val="00994B84"/>
    <w:rsid w:val="0099511B"/>
    <w:rsid w:val="00996C3E"/>
    <w:rsid w:val="00997953"/>
    <w:rsid w:val="009A0348"/>
    <w:rsid w:val="009A0F79"/>
    <w:rsid w:val="009A1C0F"/>
    <w:rsid w:val="009A284F"/>
    <w:rsid w:val="009A2B17"/>
    <w:rsid w:val="009A3D76"/>
    <w:rsid w:val="009A3E22"/>
    <w:rsid w:val="009A59FE"/>
    <w:rsid w:val="009A656D"/>
    <w:rsid w:val="009A66CB"/>
    <w:rsid w:val="009B108A"/>
    <w:rsid w:val="009B195F"/>
    <w:rsid w:val="009B1A8B"/>
    <w:rsid w:val="009B278A"/>
    <w:rsid w:val="009B5911"/>
    <w:rsid w:val="009B6AAD"/>
    <w:rsid w:val="009C0AFF"/>
    <w:rsid w:val="009C14A3"/>
    <w:rsid w:val="009C1885"/>
    <w:rsid w:val="009C1BEB"/>
    <w:rsid w:val="009C1F70"/>
    <w:rsid w:val="009C2CE3"/>
    <w:rsid w:val="009C3C60"/>
    <w:rsid w:val="009C5038"/>
    <w:rsid w:val="009C54A1"/>
    <w:rsid w:val="009C55FC"/>
    <w:rsid w:val="009C5EA6"/>
    <w:rsid w:val="009C6FF6"/>
    <w:rsid w:val="009D2D0A"/>
    <w:rsid w:val="009D3802"/>
    <w:rsid w:val="009D3BDA"/>
    <w:rsid w:val="009D5082"/>
    <w:rsid w:val="009D7B94"/>
    <w:rsid w:val="009E0A98"/>
    <w:rsid w:val="009E1A71"/>
    <w:rsid w:val="009E2028"/>
    <w:rsid w:val="009E2813"/>
    <w:rsid w:val="009E2949"/>
    <w:rsid w:val="009E35AB"/>
    <w:rsid w:val="009E3BD5"/>
    <w:rsid w:val="009F00CD"/>
    <w:rsid w:val="009F2455"/>
    <w:rsid w:val="009F473A"/>
    <w:rsid w:val="009F688B"/>
    <w:rsid w:val="00A00118"/>
    <w:rsid w:val="00A01EC2"/>
    <w:rsid w:val="00A05069"/>
    <w:rsid w:val="00A06BE3"/>
    <w:rsid w:val="00A07192"/>
    <w:rsid w:val="00A12F7D"/>
    <w:rsid w:val="00A20391"/>
    <w:rsid w:val="00A204F8"/>
    <w:rsid w:val="00A20DEF"/>
    <w:rsid w:val="00A20EA4"/>
    <w:rsid w:val="00A22261"/>
    <w:rsid w:val="00A22456"/>
    <w:rsid w:val="00A22DAD"/>
    <w:rsid w:val="00A23DF2"/>
    <w:rsid w:val="00A23EAB"/>
    <w:rsid w:val="00A2526D"/>
    <w:rsid w:val="00A30F24"/>
    <w:rsid w:val="00A31B41"/>
    <w:rsid w:val="00A334BA"/>
    <w:rsid w:val="00A34309"/>
    <w:rsid w:val="00A406A5"/>
    <w:rsid w:val="00A41B17"/>
    <w:rsid w:val="00A41E03"/>
    <w:rsid w:val="00A4342C"/>
    <w:rsid w:val="00A43B99"/>
    <w:rsid w:val="00A449C6"/>
    <w:rsid w:val="00A46206"/>
    <w:rsid w:val="00A4737C"/>
    <w:rsid w:val="00A5214E"/>
    <w:rsid w:val="00A52A34"/>
    <w:rsid w:val="00A537C2"/>
    <w:rsid w:val="00A54AB4"/>
    <w:rsid w:val="00A5670E"/>
    <w:rsid w:val="00A57790"/>
    <w:rsid w:val="00A57BD8"/>
    <w:rsid w:val="00A57FE4"/>
    <w:rsid w:val="00A60B6C"/>
    <w:rsid w:val="00A6133A"/>
    <w:rsid w:val="00A6137F"/>
    <w:rsid w:val="00A613D1"/>
    <w:rsid w:val="00A61AA7"/>
    <w:rsid w:val="00A632B2"/>
    <w:rsid w:val="00A64208"/>
    <w:rsid w:val="00A64883"/>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5F8C"/>
    <w:rsid w:val="00A9669D"/>
    <w:rsid w:val="00A96A46"/>
    <w:rsid w:val="00AA077B"/>
    <w:rsid w:val="00AA1BDA"/>
    <w:rsid w:val="00AA21D0"/>
    <w:rsid w:val="00AA2807"/>
    <w:rsid w:val="00AA2F17"/>
    <w:rsid w:val="00AA5A50"/>
    <w:rsid w:val="00AA6688"/>
    <w:rsid w:val="00AB04E1"/>
    <w:rsid w:val="00AB0B86"/>
    <w:rsid w:val="00AB0E23"/>
    <w:rsid w:val="00AB12DA"/>
    <w:rsid w:val="00AB1716"/>
    <w:rsid w:val="00AB1DCF"/>
    <w:rsid w:val="00AB283E"/>
    <w:rsid w:val="00AB3462"/>
    <w:rsid w:val="00AB3750"/>
    <w:rsid w:val="00AB4EFC"/>
    <w:rsid w:val="00AC27B1"/>
    <w:rsid w:val="00AC2E76"/>
    <w:rsid w:val="00AC328A"/>
    <w:rsid w:val="00AC5EFF"/>
    <w:rsid w:val="00AC6490"/>
    <w:rsid w:val="00AD2F7C"/>
    <w:rsid w:val="00AD3C9D"/>
    <w:rsid w:val="00AD558F"/>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5"/>
    <w:rsid w:val="00B21F56"/>
    <w:rsid w:val="00B22C3C"/>
    <w:rsid w:val="00B22F8D"/>
    <w:rsid w:val="00B23FCC"/>
    <w:rsid w:val="00B256BC"/>
    <w:rsid w:val="00B305B0"/>
    <w:rsid w:val="00B3313C"/>
    <w:rsid w:val="00B335A7"/>
    <w:rsid w:val="00B34884"/>
    <w:rsid w:val="00B3743C"/>
    <w:rsid w:val="00B3759B"/>
    <w:rsid w:val="00B37D0A"/>
    <w:rsid w:val="00B40363"/>
    <w:rsid w:val="00B40B33"/>
    <w:rsid w:val="00B411FF"/>
    <w:rsid w:val="00B42BA2"/>
    <w:rsid w:val="00B43BB4"/>
    <w:rsid w:val="00B44182"/>
    <w:rsid w:val="00B4685E"/>
    <w:rsid w:val="00B50C47"/>
    <w:rsid w:val="00B50D8F"/>
    <w:rsid w:val="00B517B3"/>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8A1"/>
    <w:rsid w:val="00B65D70"/>
    <w:rsid w:val="00B66786"/>
    <w:rsid w:val="00B70BD3"/>
    <w:rsid w:val="00B736B9"/>
    <w:rsid w:val="00B739BB"/>
    <w:rsid w:val="00B765DD"/>
    <w:rsid w:val="00B76FE4"/>
    <w:rsid w:val="00B802EF"/>
    <w:rsid w:val="00B8382F"/>
    <w:rsid w:val="00B842C8"/>
    <w:rsid w:val="00B8528C"/>
    <w:rsid w:val="00B852FB"/>
    <w:rsid w:val="00B8545D"/>
    <w:rsid w:val="00B86104"/>
    <w:rsid w:val="00B86703"/>
    <w:rsid w:val="00B8683B"/>
    <w:rsid w:val="00B86F4B"/>
    <w:rsid w:val="00B90581"/>
    <w:rsid w:val="00B90B4B"/>
    <w:rsid w:val="00B9111A"/>
    <w:rsid w:val="00B94118"/>
    <w:rsid w:val="00B941FC"/>
    <w:rsid w:val="00B9437F"/>
    <w:rsid w:val="00B94EF9"/>
    <w:rsid w:val="00B96028"/>
    <w:rsid w:val="00B965F6"/>
    <w:rsid w:val="00B97398"/>
    <w:rsid w:val="00BA02D6"/>
    <w:rsid w:val="00BA0693"/>
    <w:rsid w:val="00BA09E6"/>
    <w:rsid w:val="00BA1D8E"/>
    <w:rsid w:val="00BA2DC9"/>
    <w:rsid w:val="00BB032D"/>
    <w:rsid w:val="00BB14D1"/>
    <w:rsid w:val="00BB1E0D"/>
    <w:rsid w:val="00BB3801"/>
    <w:rsid w:val="00BB4613"/>
    <w:rsid w:val="00BB555C"/>
    <w:rsid w:val="00BB5BD6"/>
    <w:rsid w:val="00BB63F6"/>
    <w:rsid w:val="00BC0026"/>
    <w:rsid w:val="00BC485D"/>
    <w:rsid w:val="00BC50F5"/>
    <w:rsid w:val="00BC5C8E"/>
    <w:rsid w:val="00BC744A"/>
    <w:rsid w:val="00BD0298"/>
    <w:rsid w:val="00BD15F9"/>
    <w:rsid w:val="00BD2017"/>
    <w:rsid w:val="00BD318C"/>
    <w:rsid w:val="00BD358F"/>
    <w:rsid w:val="00BD55C4"/>
    <w:rsid w:val="00BD5E53"/>
    <w:rsid w:val="00BD6D0B"/>
    <w:rsid w:val="00BD744E"/>
    <w:rsid w:val="00BE0328"/>
    <w:rsid w:val="00BE40FF"/>
    <w:rsid w:val="00BE6F4C"/>
    <w:rsid w:val="00BE7090"/>
    <w:rsid w:val="00BE73E8"/>
    <w:rsid w:val="00BE74F7"/>
    <w:rsid w:val="00BE779C"/>
    <w:rsid w:val="00BF00D8"/>
    <w:rsid w:val="00BF1D2A"/>
    <w:rsid w:val="00BF39CF"/>
    <w:rsid w:val="00BF6024"/>
    <w:rsid w:val="00C00860"/>
    <w:rsid w:val="00C00AC3"/>
    <w:rsid w:val="00C00ECC"/>
    <w:rsid w:val="00C01F85"/>
    <w:rsid w:val="00C0210C"/>
    <w:rsid w:val="00C066AE"/>
    <w:rsid w:val="00C103BA"/>
    <w:rsid w:val="00C1135D"/>
    <w:rsid w:val="00C12ADD"/>
    <w:rsid w:val="00C131D0"/>
    <w:rsid w:val="00C13E0D"/>
    <w:rsid w:val="00C148B6"/>
    <w:rsid w:val="00C15414"/>
    <w:rsid w:val="00C15797"/>
    <w:rsid w:val="00C15B52"/>
    <w:rsid w:val="00C16D10"/>
    <w:rsid w:val="00C20660"/>
    <w:rsid w:val="00C20F40"/>
    <w:rsid w:val="00C221AD"/>
    <w:rsid w:val="00C22ADD"/>
    <w:rsid w:val="00C24419"/>
    <w:rsid w:val="00C25AFF"/>
    <w:rsid w:val="00C277E3"/>
    <w:rsid w:val="00C27CEC"/>
    <w:rsid w:val="00C32872"/>
    <w:rsid w:val="00C33C73"/>
    <w:rsid w:val="00C34B9F"/>
    <w:rsid w:val="00C35C21"/>
    <w:rsid w:val="00C3643F"/>
    <w:rsid w:val="00C36FBE"/>
    <w:rsid w:val="00C373FB"/>
    <w:rsid w:val="00C40A93"/>
    <w:rsid w:val="00C40EC3"/>
    <w:rsid w:val="00C40FB9"/>
    <w:rsid w:val="00C4107C"/>
    <w:rsid w:val="00C4217E"/>
    <w:rsid w:val="00C442A6"/>
    <w:rsid w:val="00C50319"/>
    <w:rsid w:val="00C52DD2"/>
    <w:rsid w:val="00C535AC"/>
    <w:rsid w:val="00C54770"/>
    <w:rsid w:val="00C5486B"/>
    <w:rsid w:val="00C54C91"/>
    <w:rsid w:val="00C570AF"/>
    <w:rsid w:val="00C5722A"/>
    <w:rsid w:val="00C5749E"/>
    <w:rsid w:val="00C57BFF"/>
    <w:rsid w:val="00C6427F"/>
    <w:rsid w:val="00C65264"/>
    <w:rsid w:val="00C6622B"/>
    <w:rsid w:val="00C66EE2"/>
    <w:rsid w:val="00C670BA"/>
    <w:rsid w:val="00C673A6"/>
    <w:rsid w:val="00C70979"/>
    <w:rsid w:val="00C70B7E"/>
    <w:rsid w:val="00C71236"/>
    <w:rsid w:val="00C71722"/>
    <w:rsid w:val="00C74072"/>
    <w:rsid w:val="00C74B6E"/>
    <w:rsid w:val="00C7538D"/>
    <w:rsid w:val="00C77CBD"/>
    <w:rsid w:val="00C77D57"/>
    <w:rsid w:val="00C81258"/>
    <w:rsid w:val="00C82832"/>
    <w:rsid w:val="00C8339C"/>
    <w:rsid w:val="00C837EE"/>
    <w:rsid w:val="00C843CA"/>
    <w:rsid w:val="00C84B11"/>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670D"/>
    <w:rsid w:val="00C9729F"/>
    <w:rsid w:val="00C9790A"/>
    <w:rsid w:val="00CA11FB"/>
    <w:rsid w:val="00CA1F08"/>
    <w:rsid w:val="00CA1F25"/>
    <w:rsid w:val="00CA4C44"/>
    <w:rsid w:val="00CA50A3"/>
    <w:rsid w:val="00CA543A"/>
    <w:rsid w:val="00CA5782"/>
    <w:rsid w:val="00CA5BBB"/>
    <w:rsid w:val="00CA6082"/>
    <w:rsid w:val="00CA7AEF"/>
    <w:rsid w:val="00CA7CA9"/>
    <w:rsid w:val="00CB09B1"/>
    <w:rsid w:val="00CB1740"/>
    <w:rsid w:val="00CB27A7"/>
    <w:rsid w:val="00CB3073"/>
    <w:rsid w:val="00CB670F"/>
    <w:rsid w:val="00CB67CB"/>
    <w:rsid w:val="00CB7AC4"/>
    <w:rsid w:val="00CC2818"/>
    <w:rsid w:val="00CC477D"/>
    <w:rsid w:val="00CC5353"/>
    <w:rsid w:val="00CC5F3F"/>
    <w:rsid w:val="00CD1C1F"/>
    <w:rsid w:val="00CD22D1"/>
    <w:rsid w:val="00CD2A7F"/>
    <w:rsid w:val="00CD36D9"/>
    <w:rsid w:val="00CD3B0E"/>
    <w:rsid w:val="00CD3B97"/>
    <w:rsid w:val="00CD3BDA"/>
    <w:rsid w:val="00CD4F51"/>
    <w:rsid w:val="00CD5633"/>
    <w:rsid w:val="00CD776A"/>
    <w:rsid w:val="00CD7843"/>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281"/>
    <w:rsid w:val="00D17DD0"/>
    <w:rsid w:val="00D204CA"/>
    <w:rsid w:val="00D2218E"/>
    <w:rsid w:val="00D22739"/>
    <w:rsid w:val="00D227A7"/>
    <w:rsid w:val="00D241A4"/>
    <w:rsid w:val="00D246C2"/>
    <w:rsid w:val="00D25C82"/>
    <w:rsid w:val="00D27608"/>
    <w:rsid w:val="00D30600"/>
    <w:rsid w:val="00D32087"/>
    <w:rsid w:val="00D322BC"/>
    <w:rsid w:val="00D3541D"/>
    <w:rsid w:val="00D370A8"/>
    <w:rsid w:val="00D37B8E"/>
    <w:rsid w:val="00D408CA"/>
    <w:rsid w:val="00D41480"/>
    <w:rsid w:val="00D415B7"/>
    <w:rsid w:val="00D4164C"/>
    <w:rsid w:val="00D4298A"/>
    <w:rsid w:val="00D434B7"/>
    <w:rsid w:val="00D44208"/>
    <w:rsid w:val="00D4442C"/>
    <w:rsid w:val="00D45D61"/>
    <w:rsid w:val="00D465D1"/>
    <w:rsid w:val="00D472F0"/>
    <w:rsid w:val="00D50CDE"/>
    <w:rsid w:val="00D50D14"/>
    <w:rsid w:val="00D51954"/>
    <w:rsid w:val="00D5279B"/>
    <w:rsid w:val="00D52CB9"/>
    <w:rsid w:val="00D52D6B"/>
    <w:rsid w:val="00D54321"/>
    <w:rsid w:val="00D54636"/>
    <w:rsid w:val="00D547CD"/>
    <w:rsid w:val="00D54FB9"/>
    <w:rsid w:val="00D56132"/>
    <w:rsid w:val="00D6202B"/>
    <w:rsid w:val="00D62ABC"/>
    <w:rsid w:val="00D62BA6"/>
    <w:rsid w:val="00D633BE"/>
    <w:rsid w:val="00D63A5D"/>
    <w:rsid w:val="00D64694"/>
    <w:rsid w:val="00D670EE"/>
    <w:rsid w:val="00D705C7"/>
    <w:rsid w:val="00D70DF4"/>
    <w:rsid w:val="00D712DF"/>
    <w:rsid w:val="00D72C0C"/>
    <w:rsid w:val="00D743A6"/>
    <w:rsid w:val="00D75347"/>
    <w:rsid w:val="00D76AD7"/>
    <w:rsid w:val="00D77616"/>
    <w:rsid w:val="00D81815"/>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5BC"/>
    <w:rsid w:val="00DA2A67"/>
    <w:rsid w:val="00DA32CE"/>
    <w:rsid w:val="00DA360B"/>
    <w:rsid w:val="00DA4667"/>
    <w:rsid w:val="00DB024C"/>
    <w:rsid w:val="00DB0D6A"/>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734"/>
    <w:rsid w:val="00DE4869"/>
    <w:rsid w:val="00DE4E97"/>
    <w:rsid w:val="00DE60EF"/>
    <w:rsid w:val="00DE6525"/>
    <w:rsid w:val="00DF02B0"/>
    <w:rsid w:val="00DF0C2D"/>
    <w:rsid w:val="00DF1C80"/>
    <w:rsid w:val="00DF2EE5"/>
    <w:rsid w:val="00DF3663"/>
    <w:rsid w:val="00DF4927"/>
    <w:rsid w:val="00DF6A45"/>
    <w:rsid w:val="00DF6A64"/>
    <w:rsid w:val="00DF7A40"/>
    <w:rsid w:val="00E009C3"/>
    <w:rsid w:val="00E01F92"/>
    <w:rsid w:val="00E02421"/>
    <w:rsid w:val="00E02986"/>
    <w:rsid w:val="00E03665"/>
    <w:rsid w:val="00E03D45"/>
    <w:rsid w:val="00E03D9F"/>
    <w:rsid w:val="00E05F03"/>
    <w:rsid w:val="00E05F3A"/>
    <w:rsid w:val="00E0686B"/>
    <w:rsid w:val="00E13273"/>
    <w:rsid w:val="00E1337D"/>
    <w:rsid w:val="00E1385D"/>
    <w:rsid w:val="00E14418"/>
    <w:rsid w:val="00E14FF7"/>
    <w:rsid w:val="00E15015"/>
    <w:rsid w:val="00E15F1E"/>
    <w:rsid w:val="00E17CF3"/>
    <w:rsid w:val="00E17EA6"/>
    <w:rsid w:val="00E2271E"/>
    <w:rsid w:val="00E256F9"/>
    <w:rsid w:val="00E27B5E"/>
    <w:rsid w:val="00E30ACC"/>
    <w:rsid w:val="00E30C75"/>
    <w:rsid w:val="00E31206"/>
    <w:rsid w:val="00E32531"/>
    <w:rsid w:val="00E348B3"/>
    <w:rsid w:val="00E36548"/>
    <w:rsid w:val="00E403E0"/>
    <w:rsid w:val="00E4164C"/>
    <w:rsid w:val="00E4169B"/>
    <w:rsid w:val="00E41C86"/>
    <w:rsid w:val="00E41FE4"/>
    <w:rsid w:val="00E428EC"/>
    <w:rsid w:val="00E44F6D"/>
    <w:rsid w:val="00E44F7C"/>
    <w:rsid w:val="00E45012"/>
    <w:rsid w:val="00E457A5"/>
    <w:rsid w:val="00E45842"/>
    <w:rsid w:val="00E4675B"/>
    <w:rsid w:val="00E46C13"/>
    <w:rsid w:val="00E47160"/>
    <w:rsid w:val="00E5020E"/>
    <w:rsid w:val="00E50CFE"/>
    <w:rsid w:val="00E51977"/>
    <w:rsid w:val="00E51A16"/>
    <w:rsid w:val="00E527C7"/>
    <w:rsid w:val="00E536F5"/>
    <w:rsid w:val="00E53D8A"/>
    <w:rsid w:val="00E55407"/>
    <w:rsid w:val="00E57533"/>
    <w:rsid w:val="00E577B7"/>
    <w:rsid w:val="00E57D05"/>
    <w:rsid w:val="00E607B0"/>
    <w:rsid w:val="00E633B9"/>
    <w:rsid w:val="00E6373E"/>
    <w:rsid w:val="00E64237"/>
    <w:rsid w:val="00E6489A"/>
    <w:rsid w:val="00E67229"/>
    <w:rsid w:val="00E70B20"/>
    <w:rsid w:val="00E7277B"/>
    <w:rsid w:val="00E72FB5"/>
    <w:rsid w:val="00E73849"/>
    <w:rsid w:val="00E73D77"/>
    <w:rsid w:val="00E75240"/>
    <w:rsid w:val="00E757DA"/>
    <w:rsid w:val="00E80EF5"/>
    <w:rsid w:val="00E817D9"/>
    <w:rsid w:val="00E82C3A"/>
    <w:rsid w:val="00E83D26"/>
    <w:rsid w:val="00E847BC"/>
    <w:rsid w:val="00E848F0"/>
    <w:rsid w:val="00E87A4F"/>
    <w:rsid w:val="00E87EA9"/>
    <w:rsid w:val="00E90691"/>
    <w:rsid w:val="00E9143D"/>
    <w:rsid w:val="00E931A1"/>
    <w:rsid w:val="00E942FD"/>
    <w:rsid w:val="00E95348"/>
    <w:rsid w:val="00E9706C"/>
    <w:rsid w:val="00E975FD"/>
    <w:rsid w:val="00E97689"/>
    <w:rsid w:val="00E97E4D"/>
    <w:rsid w:val="00EA086C"/>
    <w:rsid w:val="00EA090F"/>
    <w:rsid w:val="00EA149B"/>
    <w:rsid w:val="00EA3400"/>
    <w:rsid w:val="00EA3E03"/>
    <w:rsid w:val="00EA6A06"/>
    <w:rsid w:val="00EA772A"/>
    <w:rsid w:val="00EA7814"/>
    <w:rsid w:val="00EA7E9C"/>
    <w:rsid w:val="00EB0718"/>
    <w:rsid w:val="00EB0ADB"/>
    <w:rsid w:val="00EB11B7"/>
    <w:rsid w:val="00EB1543"/>
    <w:rsid w:val="00EB2712"/>
    <w:rsid w:val="00EB4107"/>
    <w:rsid w:val="00EB4B2B"/>
    <w:rsid w:val="00EB57EE"/>
    <w:rsid w:val="00EB68A5"/>
    <w:rsid w:val="00EB736E"/>
    <w:rsid w:val="00EC21E7"/>
    <w:rsid w:val="00EC271F"/>
    <w:rsid w:val="00EC2CA4"/>
    <w:rsid w:val="00EC638C"/>
    <w:rsid w:val="00EC678C"/>
    <w:rsid w:val="00EC68AB"/>
    <w:rsid w:val="00EC71C5"/>
    <w:rsid w:val="00EC7CF2"/>
    <w:rsid w:val="00ED0CBA"/>
    <w:rsid w:val="00ED44A8"/>
    <w:rsid w:val="00ED4715"/>
    <w:rsid w:val="00ED5867"/>
    <w:rsid w:val="00ED783C"/>
    <w:rsid w:val="00EE109D"/>
    <w:rsid w:val="00EE1E0B"/>
    <w:rsid w:val="00EE2614"/>
    <w:rsid w:val="00EE2684"/>
    <w:rsid w:val="00EE3C4E"/>
    <w:rsid w:val="00EE40A0"/>
    <w:rsid w:val="00EE7F42"/>
    <w:rsid w:val="00EF2204"/>
    <w:rsid w:val="00EF6F6E"/>
    <w:rsid w:val="00F005B4"/>
    <w:rsid w:val="00F02575"/>
    <w:rsid w:val="00F05738"/>
    <w:rsid w:val="00F07A67"/>
    <w:rsid w:val="00F10040"/>
    <w:rsid w:val="00F109E1"/>
    <w:rsid w:val="00F11417"/>
    <w:rsid w:val="00F148CE"/>
    <w:rsid w:val="00F152D3"/>
    <w:rsid w:val="00F1538B"/>
    <w:rsid w:val="00F158EB"/>
    <w:rsid w:val="00F1622E"/>
    <w:rsid w:val="00F205C3"/>
    <w:rsid w:val="00F20729"/>
    <w:rsid w:val="00F21EE1"/>
    <w:rsid w:val="00F23046"/>
    <w:rsid w:val="00F242FC"/>
    <w:rsid w:val="00F24EB5"/>
    <w:rsid w:val="00F26D6D"/>
    <w:rsid w:val="00F30CA3"/>
    <w:rsid w:val="00F33E70"/>
    <w:rsid w:val="00F33F32"/>
    <w:rsid w:val="00F36E95"/>
    <w:rsid w:val="00F371B3"/>
    <w:rsid w:val="00F37A74"/>
    <w:rsid w:val="00F40F7B"/>
    <w:rsid w:val="00F41119"/>
    <w:rsid w:val="00F41A21"/>
    <w:rsid w:val="00F41DF5"/>
    <w:rsid w:val="00F423FA"/>
    <w:rsid w:val="00F42E1F"/>
    <w:rsid w:val="00F43A71"/>
    <w:rsid w:val="00F4407D"/>
    <w:rsid w:val="00F44A7A"/>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47DB"/>
    <w:rsid w:val="00F66A19"/>
    <w:rsid w:val="00F73196"/>
    <w:rsid w:val="00F745C2"/>
    <w:rsid w:val="00F76019"/>
    <w:rsid w:val="00F76C02"/>
    <w:rsid w:val="00F77E5B"/>
    <w:rsid w:val="00F80923"/>
    <w:rsid w:val="00F81774"/>
    <w:rsid w:val="00F8211D"/>
    <w:rsid w:val="00F82263"/>
    <w:rsid w:val="00F82A8D"/>
    <w:rsid w:val="00F850FF"/>
    <w:rsid w:val="00F85BB2"/>
    <w:rsid w:val="00F86A79"/>
    <w:rsid w:val="00F86B7A"/>
    <w:rsid w:val="00F914D6"/>
    <w:rsid w:val="00F9267D"/>
    <w:rsid w:val="00F92D57"/>
    <w:rsid w:val="00F92F1A"/>
    <w:rsid w:val="00F94BDA"/>
    <w:rsid w:val="00F950F6"/>
    <w:rsid w:val="00F95672"/>
    <w:rsid w:val="00F966BE"/>
    <w:rsid w:val="00F9746F"/>
    <w:rsid w:val="00F97A6E"/>
    <w:rsid w:val="00F97C41"/>
    <w:rsid w:val="00FA03E7"/>
    <w:rsid w:val="00FA06DD"/>
    <w:rsid w:val="00FA0A70"/>
    <w:rsid w:val="00FA0CBB"/>
    <w:rsid w:val="00FA0DA6"/>
    <w:rsid w:val="00FA0FCE"/>
    <w:rsid w:val="00FA1669"/>
    <w:rsid w:val="00FA1BD6"/>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2253"/>
    <w:rsid w:val="00FE3AAE"/>
    <w:rsid w:val="00FE5D8C"/>
    <w:rsid w:val="00FF2022"/>
    <w:rsid w:val="00FF344D"/>
    <w:rsid w:val="00FF489C"/>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21DC00"/>
  <w15:docId w15:val="{D9DC5F04-8D5A-425C-9AE6-CF297DBF5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2">
    <w:name w:val="Προεπιλεγμένη γραμματοσειρά1"/>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3">
    <w:name w:val="Παραπομπή υποσημείωσης1"/>
    <w:rsid w:val="00B335A7"/>
    <w:rPr>
      <w:vertAlign w:val="superscript"/>
    </w:rPr>
  </w:style>
  <w:style w:type="character" w:customStyle="1" w:styleId="14">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5">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4">
    <w:name w:val="Παραπομπή υποσημείωσης2"/>
    <w:rsid w:val="00B335A7"/>
    <w:rPr>
      <w:vertAlign w:val="superscript"/>
    </w:rPr>
  </w:style>
  <w:style w:type="character" w:customStyle="1" w:styleId="25">
    <w:name w:val="Παραπομπή σημείωσης τέλους2"/>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6">
    <w:name w:val="Λεζάντα1"/>
    <w:basedOn w:val="a"/>
    <w:rsid w:val="00B335A7"/>
    <w:pPr>
      <w:suppressLineNumbers/>
      <w:spacing w:before="120"/>
    </w:pPr>
    <w:rPr>
      <w:rFonts w:cs="Mangal"/>
      <w:i/>
      <w:iCs/>
      <w:sz w:val="24"/>
    </w:rPr>
  </w:style>
  <w:style w:type="paragraph" w:customStyle="1" w:styleId="26">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7">
    <w:name w:val="Λεζάντα1"/>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2"/>
      </w:numPr>
      <w:spacing w:after="100"/>
    </w:pPr>
    <w:rPr>
      <w:rFonts w:eastAsia="MS Mincho"/>
      <w:lang w:val="en-US" w:eastAsia="ja-JP"/>
    </w:rPr>
  </w:style>
  <w:style w:type="paragraph" w:customStyle="1" w:styleId="18">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9">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a">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b">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c">
    <w:name w:val="toc 1"/>
    <w:basedOn w:val="a"/>
    <w:next w:val="a"/>
    <w:uiPriority w:val="39"/>
    <w:rsid w:val="00B335A7"/>
    <w:pPr>
      <w:spacing w:before="120"/>
      <w:jc w:val="left"/>
    </w:pPr>
    <w:rPr>
      <w:b/>
      <w:bCs/>
      <w:caps/>
      <w:sz w:val="20"/>
      <w:szCs w:val="20"/>
    </w:rPr>
  </w:style>
  <w:style w:type="paragraph" w:styleId="28">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d">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e">
    <w:name w:val="Κείμενο σχολίου1"/>
    <w:basedOn w:val="a"/>
    <w:rsid w:val="00B335A7"/>
    <w:rPr>
      <w:sz w:val="20"/>
      <w:szCs w:val="20"/>
    </w:rPr>
  </w:style>
  <w:style w:type="paragraph" w:styleId="afb">
    <w:name w:val="annotation subject"/>
    <w:basedOn w:val="1e"/>
    <w:next w:val="1e"/>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511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5389554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19140476">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F4A98-2018-4F6D-892E-3D410C3B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89</Pages>
  <Words>35648</Words>
  <Characters>203199</Characters>
  <Application>Microsoft Office Word</Application>
  <DocSecurity>0</DocSecurity>
  <Lines>1693</Lines>
  <Paragraphs>476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Δεληδημήτρη Ευαγγελία</dc:creator>
  <cp:lastModifiedBy>Δράκου Μερόπη</cp:lastModifiedBy>
  <cp:revision>65</cp:revision>
  <cp:lastPrinted>2023-10-06T14:41:00Z</cp:lastPrinted>
  <dcterms:created xsi:type="dcterms:W3CDTF">2023-10-05T09:04:00Z</dcterms:created>
  <dcterms:modified xsi:type="dcterms:W3CDTF">2023-10-06T14:41:00Z</dcterms:modified>
</cp:coreProperties>
</file>